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01145519"/>
    <w:bookmarkStart w:id="1" w:name="_GoBack"/>
    <w:bookmarkEnd w:id="1"/>
    <w:p w14:paraId="66E047D2" w14:textId="77777777" w:rsidR="00857962" w:rsidRPr="00460028" w:rsidRDefault="009B28ED" w:rsidP="00857962">
      <w:pPr>
        <w:pStyle w:val="Title"/>
      </w:pPr>
      <w:r>
        <w:rPr>
          <w:noProof/>
          <w:lang w:val="en-IE" w:eastAsia="en-IE"/>
        </w:rPr>
        <mc:AlternateContent>
          <mc:Choice Requires="wps">
            <w:drawing>
              <wp:anchor distT="0" distB="0" distL="114300" distR="114300" simplePos="0" relativeHeight="251658752" behindDoc="0" locked="0" layoutInCell="1" allowOverlap="1" wp14:anchorId="053E5FF5" wp14:editId="44F3EA2F">
                <wp:simplePos x="0" y="0"/>
                <wp:positionH relativeFrom="column">
                  <wp:posOffset>-1177925</wp:posOffset>
                </wp:positionH>
                <wp:positionV relativeFrom="paragraph">
                  <wp:posOffset>1458595</wp:posOffset>
                </wp:positionV>
                <wp:extent cx="2867660" cy="402590"/>
                <wp:effectExtent l="1156335" t="0" r="114617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D6EEB" w14:textId="77777777"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5" o:spid="_x0000_s1026" type="#_x0000_t202" style="position:absolute;left:0;text-align:left;margin-left:-92.75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7wQIAAM0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" filled="f" fillcolor="#0c9" stroked="f">
                <v:textbox style="layout-flow:vertical;mso-layout-flow-alt:bottom-to-top">
                  <w:txbxContent>
                    <w:p w14:paraId="444D6EEB" w14:textId="77777777"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60800" behindDoc="0" locked="0" layoutInCell="1" allowOverlap="1" wp14:anchorId="5C6BDF0B" wp14:editId="31589E43">
                <wp:simplePos x="0" y="0"/>
                <wp:positionH relativeFrom="column">
                  <wp:posOffset>0</wp:posOffset>
                </wp:positionH>
                <wp:positionV relativeFrom="paragraph">
                  <wp:posOffset>288925</wp:posOffset>
                </wp:positionV>
                <wp:extent cx="635" cy="8344535"/>
                <wp:effectExtent l="0" t="0" r="37465" b="184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"/>
            </w:pict>
          </mc:Fallback>
        </mc:AlternateContent>
      </w:r>
      <w:r>
        <w:rPr>
          <w:noProof/>
          <w:lang w:val="en-IE" w:eastAsia="en-IE"/>
        </w:rPr>
        <mc:AlternateContent>
          <mc:Choice Requires="wps">
            <w:drawing>
              <wp:anchor distT="0" distB="0" distL="114299" distR="114299" simplePos="0" relativeHeight="251659776" behindDoc="0" locked="0" layoutInCell="1" allowOverlap="1" wp14:anchorId="2FBC2E15" wp14:editId="6140A8E1">
                <wp:simplePos x="0" y="0"/>
                <wp:positionH relativeFrom="column">
                  <wp:posOffset>513714</wp:posOffset>
                </wp:positionH>
                <wp:positionV relativeFrom="paragraph">
                  <wp:posOffset>288925</wp:posOffset>
                </wp:positionV>
                <wp:extent cx="0" cy="8310245"/>
                <wp:effectExtent l="0" t="0" r="19050" b="14605"/>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16" o:spid="_x0000_s1026" style="position:absolute;flip:y;z-index:251659776;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40.45pt,22.75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"/>
            </w:pict>
          </mc:Fallback>
        </mc:AlternateContent>
      </w:r>
      <w:r>
        <w:rPr>
          <w:noProof/>
          <w:lang w:val="en-IE" w:eastAsia="en-IE"/>
        </w:rPr>
        <mc:AlternateContent>
          <mc:Choice Requires="wps">
            <w:drawing>
              <wp:anchor distT="0" distB="0" distL="114300" distR="114300" simplePos="0" relativeHeight="251657728" behindDoc="0" locked="0" layoutInCell="1" allowOverlap="1" wp14:anchorId="089BA3FF" wp14:editId="55EF2276">
                <wp:simplePos x="0" y="0"/>
                <wp:positionH relativeFrom="column">
                  <wp:posOffset>-2453005</wp:posOffset>
                </wp:positionH>
                <wp:positionV relativeFrom="paragraph">
                  <wp:posOffset>5688965</wp:posOffset>
                </wp:positionV>
                <wp:extent cx="5363210" cy="457200"/>
                <wp:effectExtent l="2376805" t="0" r="2366645" b="0"/>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70FC2" w14:textId="77777777"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" filled="f" fillcolor="#0c9" stroked="f">
                <v:textbox style="layout-flow:vertical;mso-layout-flow-alt:bottom-to-top">
                  <w:txbxContent>
                    <w:p w14:paraId="7B770FC2" w14:textId="77777777"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300" distR="114300" simplePos="0" relativeHeight="251656704" behindDoc="0" locked="0" layoutInCell="1" allowOverlap="1" wp14:anchorId="5209E4E1" wp14:editId="609E67AC">
                <wp:simplePos x="0" y="0"/>
                <wp:positionH relativeFrom="column">
                  <wp:posOffset>855345</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986C0" w14:textId="77777777" w:rsidR="00460028" w:rsidRPr="0044047B" w:rsidRDefault="00413466"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3FB35DB3" w14:textId="77777777" w:rsidR="00460028" w:rsidRPr="0044047B" w:rsidRDefault="00F9544D"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 xml:space="preserve">Saint </w:t>
                            </w:r>
                            <w:proofErr w:type="spellStart"/>
                            <w:r w:rsidR="00460028" w:rsidRPr="0044047B">
                              <w:rPr>
                                <w:rFonts w:cs="Arial"/>
                                <w:color w:val="000000"/>
                                <w:sz w:val="20"/>
                                <w:szCs w:val="18"/>
                              </w:rPr>
                              <w:t>Germain</w:t>
                            </w:r>
                            <w:proofErr w:type="spellEnd"/>
                            <w:r w:rsidR="00460028" w:rsidRPr="0044047B">
                              <w:rPr>
                                <w:rFonts w:cs="Arial"/>
                                <w:color w:val="000000"/>
                                <w:sz w:val="20"/>
                                <w:szCs w:val="18"/>
                              </w:rPr>
                              <w:t xml:space="preserve"> </w:t>
                            </w:r>
                            <w:proofErr w:type="spellStart"/>
                            <w:r w:rsidR="00460028" w:rsidRPr="0044047B">
                              <w:rPr>
                                <w:rFonts w:cs="Arial"/>
                                <w:color w:val="000000"/>
                                <w:sz w:val="20"/>
                                <w:szCs w:val="18"/>
                              </w:rPr>
                              <w:t>en</w:t>
                            </w:r>
                            <w:proofErr w:type="spellEnd"/>
                            <w:r w:rsidR="00460028" w:rsidRPr="0044047B">
                              <w:rPr>
                                <w:rFonts w:cs="Arial"/>
                                <w:color w:val="000000"/>
                                <w:sz w:val="20"/>
                                <w:szCs w:val="18"/>
                              </w:rPr>
                              <w:t xml:space="preserve"> </w:t>
                            </w:r>
                            <w:proofErr w:type="spellStart"/>
                            <w:r w:rsidR="00460028" w:rsidRPr="0044047B">
                              <w:rPr>
                                <w:rFonts w:cs="Arial"/>
                                <w:color w:val="000000"/>
                                <w:sz w:val="20"/>
                                <w:szCs w:val="18"/>
                              </w:rPr>
                              <w:t>Laye</w:t>
                            </w:r>
                            <w:proofErr w:type="spellEnd"/>
                            <w:r w:rsidR="00460028" w:rsidRPr="0044047B">
                              <w:rPr>
                                <w:rFonts w:cs="Arial"/>
                                <w:color w:val="000000"/>
                                <w:sz w:val="20"/>
                                <w:szCs w:val="18"/>
                              </w:rPr>
                              <w:t>, France</w:t>
                            </w:r>
                            <w:proofErr w:type="gramEnd"/>
                          </w:p>
                          <w:p w14:paraId="5F1E6FB8" w14:textId="77777777"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14:paraId="2DB0E1ED" w14:textId="77777777" w:rsidR="00460028" w:rsidRPr="0044047B" w:rsidRDefault="00985597" w:rsidP="00070873">
                            <w:pPr>
                              <w:autoSpaceDE w:val="0"/>
                              <w:autoSpaceDN w:val="0"/>
                              <w:adjustRightInd w:val="0"/>
                              <w:jc w:val="center"/>
                              <w:rPr>
                                <w:rFonts w:cs="Arial"/>
                                <w:color w:val="000000"/>
                                <w:sz w:val="18"/>
                                <w:szCs w:val="18"/>
                              </w:rPr>
                            </w:pPr>
                            <w:proofErr w:type="gramStart"/>
                            <w:r>
                              <w:rPr>
                                <w:rFonts w:cs="Arial"/>
                                <w:color w:val="000000"/>
                                <w:sz w:val="20"/>
                                <w:szCs w:val="18"/>
                              </w:rPr>
                              <w:t>e</w:t>
                            </w:r>
                            <w:r w:rsidR="0044047B">
                              <w:rPr>
                                <w:rFonts w:cs="Arial"/>
                                <w:color w:val="000000"/>
                                <w:sz w:val="20"/>
                                <w:szCs w:val="18"/>
                              </w:rPr>
                              <w:t>-mail</w:t>
                            </w:r>
                            <w:proofErr w:type="gramEnd"/>
                            <w:r w:rsidR="0044047B">
                              <w:rPr>
                                <w:rFonts w:cs="Arial"/>
                                <w:color w:val="000000"/>
                                <w:sz w:val="20"/>
                                <w:szCs w:val="18"/>
                              </w:rPr>
                              <w:t xml:space="preserve">: </w:t>
                            </w:r>
                            <w:hyperlink r:id="rId9" w:history="1">
                              <w:r w:rsidR="009B28ED">
                                <w:rPr>
                                  <w:rStyle w:val="Hyperlink"/>
                                  <w:rFonts w:cs="Arial"/>
                                  <w:sz w:val="20"/>
                                  <w:szCs w:val="18"/>
                                </w:rPr>
                                <w:t>contact@iala-aism.org</w:t>
                              </w:r>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0" w:history="1">
                              <w:r w:rsidR="00070873"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14:paraId="40F986C0" w14:textId="77777777" w:rsidR="00460028" w:rsidRPr="0044047B" w:rsidRDefault="00413466"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3FB35DB3" w14:textId="77777777" w:rsidR="00460028" w:rsidRPr="0044047B" w:rsidRDefault="00F9544D"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 xml:space="preserve">Saint </w:t>
                      </w:r>
                      <w:proofErr w:type="spellStart"/>
                      <w:r w:rsidR="00460028" w:rsidRPr="0044047B">
                        <w:rPr>
                          <w:rFonts w:cs="Arial"/>
                          <w:color w:val="000000"/>
                          <w:sz w:val="20"/>
                          <w:szCs w:val="18"/>
                        </w:rPr>
                        <w:t>Germain</w:t>
                      </w:r>
                      <w:proofErr w:type="spellEnd"/>
                      <w:r w:rsidR="00460028" w:rsidRPr="0044047B">
                        <w:rPr>
                          <w:rFonts w:cs="Arial"/>
                          <w:color w:val="000000"/>
                          <w:sz w:val="20"/>
                          <w:szCs w:val="18"/>
                        </w:rPr>
                        <w:t xml:space="preserve"> </w:t>
                      </w:r>
                      <w:proofErr w:type="spellStart"/>
                      <w:r w:rsidR="00460028" w:rsidRPr="0044047B">
                        <w:rPr>
                          <w:rFonts w:cs="Arial"/>
                          <w:color w:val="000000"/>
                          <w:sz w:val="20"/>
                          <w:szCs w:val="18"/>
                        </w:rPr>
                        <w:t>en</w:t>
                      </w:r>
                      <w:proofErr w:type="spellEnd"/>
                      <w:r w:rsidR="00460028" w:rsidRPr="0044047B">
                        <w:rPr>
                          <w:rFonts w:cs="Arial"/>
                          <w:color w:val="000000"/>
                          <w:sz w:val="20"/>
                          <w:szCs w:val="18"/>
                        </w:rPr>
                        <w:t xml:space="preserve"> </w:t>
                      </w:r>
                      <w:proofErr w:type="spellStart"/>
                      <w:r w:rsidR="00460028" w:rsidRPr="0044047B">
                        <w:rPr>
                          <w:rFonts w:cs="Arial"/>
                          <w:color w:val="000000"/>
                          <w:sz w:val="20"/>
                          <w:szCs w:val="18"/>
                        </w:rPr>
                        <w:t>Laye</w:t>
                      </w:r>
                      <w:proofErr w:type="spellEnd"/>
                      <w:r w:rsidR="00460028" w:rsidRPr="0044047B">
                        <w:rPr>
                          <w:rFonts w:cs="Arial"/>
                          <w:color w:val="000000"/>
                          <w:sz w:val="20"/>
                          <w:szCs w:val="18"/>
                        </w:rPr>
                        <w:t>, France</w:t>
                      </w:r>
                      <w:proofErr w:type="gramEnd"/>
                    </w:p>
                    <w:p w14:paraId="5F1E6FB8" w14:textId="77777777"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14:paraId="2DB0E1ED" w14:textId="77777777" w:rsidR="00460028" w:rsidRPr="0044047B" w:rsidRDefault="00985597" w:rsidP="00070873">
                      <w:pPr>
                        <w:autoSpaceDE w:val="0"/>
                        <w:autoSpaceDN w:val="0"/>
                        <w:adjustRightInd w:val="0"/>
                        <w:jc w:val="center"/>
                        <w:rPr>
                          <w:rFonts w:cs="Arial"/>
                          <w:color w:val="000000"/>
                          <w:sz w:val="18"/>
                          <w:szCs w:val="18"/>
                        </w:rPr>
                      </w:pPr>
                      <w:proofErr w:type="gramStart"/>
                      <w:r>
                        <w:rPr>
                          <w:rFonts w:cs="Arial"/>
                          <w:color w:val="000000"/>
                          <w:sz w:val="20"/>
                          <w:szCs w:val="18"/>
                        </w:rPr>
                        <w:t>e</w:t>
                      </w:r>
                      <w:r w:rsidR="0044047B">
                        <w:rPr>
                          <w:rFonts w:cs="Arial"/>
                          <w:color w:val="000000"/>
                          <w:sz w:val="20"/>
                          <w:szCs w:val="18"/>
                        </w:rPr>
                        <w:t>-mail</w:t>
                      </w:r>
                      <w:proofErr w:type="gramEnd"/>
                      <w:r w:rsidR="0044047B">
                        <w:rPr>
                          <w:rFonts w:cs="Arial"/>
                          <w:color w:val="000000"/>
                          <w:sz w:val="20"/>
                          <w:szCs w:val="18"/>
                        </w:rPr>
                        <w:t xml:space="preserve">: </w:t>
                      </w:r>
                      <w:hyperlink r:id="rId11" w:history="1">
                        <w:r w:rsidR="009B28ED">
                          <w:rPr>
                            <w:rStyle w:val="Hyperlink"/>
                            <w:rFonts w:cs="Arial"/>
                            <w:sz w:val="20"/>
                            <w:szCs w:val="18"/>
                          </w:rPr>
                          <w:t>contact@iala-aism.org</w:t>
                        </w:r>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2" w:history="1">
                        <w:r w:rsidR="00070873" w:rsidRPr="00126198">
                          <w:rPr>
                            <w:rStyle w:val="Hyperlink"/>
                            <w:rFonts w:cs="Arial"/>
                            <w:sz w:val="20"/>
                            <w:szCs w:val="18"/>
                          </w:rPr>
                          <w:t>www.iala-aism.org</w:t>
                        </w:r>
                      </w:hyperlink>
                    </w:p>
                  </w:txbxContent>
                </v:textbox>
              </v:shape>
            </w:pict>
          </mc:Fallback>
        </mc:AlternateContent>
      </w:r>
      <w:r>
        <w:rPr>
          <w:noProof/>
          <w:lang w:val="en-IE" w:eastAsia="en-IE"/>
        </w:rPr>
        <w:drawing>
          <wp:anchor distT="0" distB="0" distL="114300" distR="114300" simplePos="0" relativeHeight="251655680" behindDoc="0" locked="0" layoutInCell="1" allowOverlap="1" wp14:anchorId="37FC2CD1" wp14:editId="60502704">
            <wp:simplePos x="0" y="0"/>
            <wp:positionH relativeFrom="column">
              <wp:posOffset>2514600</wp:posOffset>
            </wp:positionH>
            <wp:positionV relativeFrom="paragraph">
              <wp:posOffset>4611370</wp:posOffset>
            </wp:positionV>
            <wp:extent cx="898525" cy="1236980"/>
            <wp:effectExtent l="0" t="0" r="0" b="1270"/>
            <wp:wrapNone/>
            <wp:docPr id="12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54656" behindDoc="0" locked="0" layoutInCell="1" allowOverlap="1" wp14:anchorId="7DF59D2A" wp14:editId="529B56DB">
                <wp:simplePos x="0" y="0"/>
                <wp:positionH relativeFrom="column">
                  <wp:posOffset>1066800</wp:posOffset>
                </wp:positionH>
                <wp:positionV relativeFrom="paragraph">
                  <wp:posOffset>496570</wp:posOffset>
                </wp:positionV>
                <wp:extent cx="3657600" cy="37064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3484E" w14:textId="77777777" w:rsidR="0044047B" w:rsidRDefault="00460028"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w:t>
                            </w:r>
                            <w:r w:rsidR="0044047B">
                              <w:rPr>
                                <w:rFonts w:cs="Arial"/>
                                <w:b/>
                                <w:bCs/>
                                <w:color w:val="000000"/>
                                <w:sz w:val="36"/>
                                <w:szCs w:val="36"/>
                              </w:rPr>
                              <w:t>Recommendation</w:t>
                            </w:r>
                          </w:p>
                          <w:p w14:paraId="64D9DED5" w14:textId="69DEB26B"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[X-###]</w:t>
                            </w:r>
                          </w:p>
                          <w:p w14:paraId="15466D05"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49D111E9" w14:textId="77777777" w:rsidR="00460028" w:rsidRPr="0044047B" w:rsidRDefault="00460028"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On</w:t>
                            </w:r>
                          </w:p>
                          <w:p w14:paraId="74A90137"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12A09890" w14:textId="3278F0F1" w:rsidR="00460028" w:rsidRPr="0044047B" w:rsidRDefault="00F45F39"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I</w:t>
                            </w:r>
                            <w:r w:rsidR="00924958">
                              <w:rPr>
                                <w:rFonts w:cs="Arial"/>
                                <w:b/>
                                <w:bCs/>
                                <w:color w:val="000000"/>
                                <w:sz w:val="36"/>
                                <w:szCs w:val="36"/>
                                <w:highlight w:val="yellow"/>
                              </w:rPr>
                              <w:t>ntroduction of VDES</w:t>
                            </w:r>
                            <w:r>
                              <w:rPr>
                                <w:rFonts w:cs="Arial"/>
                                <w:b/>
                                <w:bCs/>
                                <w:color w:val="000000"/>
                                <w:sz w:val="36"/>
                                <w:szCs w:val="36"/>
                                <w:highlight w:val="yellow"/>
                              </w:rPr>
                              <w:t xml:space="preserve"> and protection of the AIS</w:t>
                            </w:r>
                          </w:p>
                          <w:p w14:paraId="36099046"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27F09D9B" w14:textId="735DD388" w:rsidR="00460028" w:rsidRPr="0044047B" w:rsidRDefault="00924958"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Edition 0.0</w:t>
                            </w:r>
                          </w:p>
                          <w:p w14:paraId="54DB046C"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71457727" w14:textId="57A27A51" w:rsidR="00460028" w:rsidRPr="0044047B" w:rsidRDefault="00924958"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DRAFT October 2014</w:t>
                            </w:r>
                          </w:p>
                          <w:p w14:paraId="10F8FDCB" w14:textId="77777777" w:rsidR="00460028" w:rsidRDefault="0044047B" w:rsidP="00460028">
                            <w:pPr>
                              <w:autoSpaceDE w:val="0"/>
                              <w:autoSpaceDN w:val="0"/>
                              <w:adjustRightInd w:val="0"/>
                              <w:jc w:val="center"/>
                              <w:rPr>
                                <w:rFonts w:cs="Arial"/>
                                <w:b/>
                                <w:bCs/>
                                <w:color w:val="000000"/>
                              </w:rPr>
                            </w:pPr>
                            <w:r w:rsidRPr="0044047B">
                              <w:rPr>
                                <w:rFonts w:cs="Arial"/>
                                <w:b/>
                                <w:bCs/>
                                <w:color w:val="000000"/>
                                <w:highlight w:val="yellow"/>
                              </w:rPr>
                              <w:t>[Previous Edition /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91.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Y0l+Tr0CAADDBQAADgAAAAAAAAAAAAAAAAAuAgAAZHJzL2Uyb0RvYy54bWxQSwECLQAUAAYACAAA&#10;ACEAXAGR2eAAAAAKAQAADwAAAAAAAAAAAAAAAAAXBQAAZHJzL2Rvd25yZXYueG1sUEsFBgAAAAAE&#10;AAQA8wAAACQGAAAAAA==&#10;" filled="f" fillcolor="#0c9" stroked="f">
                <v:textbox>
                  <w:txbxContent>
                    <w:p w14:paraId="7D63484E" w14:textId="77777777" w:rsidR="0044047B" w:rsidRDefault="00460028"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w:t>
                      </w:r>
                      <w:r w:rsidR="0044047B">
                        <w:rPr>
                          <w:rFonts w:cs="Arial"/>
                          <w:b/>
                          <w:bCs/>
                          <w:color w:val="000000"/>
                          <w:sz w:val="36"/>
                          <w:szCs w:val="36"/>
                        </w:rPr>
                        <w:t>Recommendation</w:t>
                      </w:r>
                    </w:p>
                    <w:p w14:paraId="64D9DED5" w14:textId="69DEB26B"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[X-###]</w:t>
                      </w:r>
                    </w:p>
                    <w:p w14:paraId="15466D05"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49D111E9" w14:textId="77777777" w:rsidR="00460028" w:rsidRPr="0044047B" w:rsidRDefault="00460028"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On</w:t>
                      </w:r>
                    </w:p>
                    <w:p w14:paraId="74A90137"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12A09890" w14:textId="3278F0F1" w:rsidR="00460028" w:rsidRPr="0044047B" w:rsidRDefault="00F45F39"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I</w:t>
                      </w:r>
                      <w:r w:rsidR="00924958">
                        <w:rPr>
                          <w:rFonts w:cs="Arial"/>
                          <w:b/>
                          <w:bCs/>
                          <w:color w:val="000000"/>
                          <w:sz w:val="36"/>
                          <w:szCs w:val="36"/>
                          <w:highlight w:val="yellow"/>
                        </w:rPr>
                        <w:t>ntroduction of VDES</w:t>
                      </w:r>
                      <w:r>
                        <w:rPr>
                          <w:rFonts w:cs="Arial"/>
                          <w:b/>
                          <w:bCs/>
                          <w:color w:val="000000"/>
                          <w:sz w:val="36"/>
                          <w:szCs w:val="36"/>
                          <w:highlight w:val="yellow"/>
                        </w:rPr>
                        <w:t xml:space="preserve"> and protection of the AIS</w:t>
                      </w:r>
                    </w:p>
                    <w:p w14:paraId="36099046"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27F09D9B" w14:textId="735DD388" w:rsidR="00460028" w:rsidRPr="0044047B" w:rsidRDefault="00924958"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Edition 0.0</w:t>
                      </w:r>
                    </w:p>
                    <w:p w14:paraId="54DB046C"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71457727" w14:textId="57A27A51" w:rsidR="00460028" w:rsidRPr="0044047B" w:rsidRDefault="00924958"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DRAFT October 2014</w:t>
                      </w:r>
                    </w:p>
                    <w:p w14:paraId="10F8FDCB" w14:textId="77777777" w:rsidR="00460028" w:rsidRDefault="0044047B" w:rsidP="00460028">
                      <w:pPr>
                        <w:autoSpaceDE w:val="0"/>
                        <w:autoSpaceDN w:val="0"/>
                        <w:adjustRightInd w:val="0"/>
                        <w:jc w:val="center"/>
                        <w:rPr>
                          <w:rFonts w:cs="Arial"/>
                          <w:b/>
                          <w:bCs/>
                          <w:color w:val="000000"/>
                        </w:rPr>
                      </w:pPr>
                      <w:r w:rsidRPr="0044047B">
                        <w:rPr>
                          <w:rFonts w:cs="Arial"/>
                          <w:b/>
                          <w:bCs/>
                          <w:color w:val="000000"/>
                          <w:highlight w:val="yellow"/>
                        </w:rPr>
                        <w:t>[Previous Edition / Date Issued]</w:t>
                      </w:r>
                    </w:p>
                  </w:txbxContent>
                </v:textbox>
              </v:shape>
            </w:pict>
          </mc:Fallback>
        </mc:AlternateContent>
      </w:r>
      <w:r w:rsidR="00460028" w:rsidRPr="00460028">
        <w:br w:type="page"/>
      </w:r>
      <w:r w:rsidR="00857962" w:rsidRPr="00460028">
        <w:lastRenderedPageBreak/>
        <w:t>Document Revisions</w:t>
      </w:r>
      <w:r w:rsidR="00E22226">
        <w:t xml:space="preserve"> (Title style)</w:t>
      </w:r>
      <w:bookmarkEnd w:id="0"/>
    </w:p>
    <w:p w14:paraId="45303E3F" w14:textId="77777777" w:rsidR="00857962" w:rsidRPr="00460028" w:rsidRDefault="00857962" w:rsidP="00857962">
      <w:pPr>
        <w:pStyle w:val="BodyText"/>
      </w:pPr>
      <w:r w:rsidRPr="00460028">
        <w:t>Revisions to the IALA Document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14:paraId="36A836E3" w14:textId="77777777">
        <w:tc>
          <w:tcPr>
            <w:tcW w:w="1908" w:type="dxa"/>
          </w:tcPr>
          <w:p w14:paraId="66D0D37F" w14:textId="77777777"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14:paraId="744E9C74" w14:textId="77777777"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14:paraId="06D50EDF" w14:textId="77777777"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857962" w:rsidRPr="00460028" w14:paraId="47033F6D" w14:textId="77777777" w:rsidTr="00985597">
        <w:trPr>
          <w:trHeight w:val="851"/>
        </w:trPr>
        <w:tc>
          <w:tcPr>
            <w:tcW w:w="1908" w:type="dxa"/>
            <w:vAlign w:val="center"/>
          </w:tcPr>
          <w:p w14:paraId="6E4E6CF1" w14:textId="77777777" w:rsidR="00857962" w:rsidRPr="00460028" w:rsidRDefault="00857962" w:rsidP="00AF615B">
            <w:pPr>
              <w:pStyle w:val="BodyText"/>
              <w:rPr>
                <w:highlight w:val="yellow"/>
              </w:rPr>
            </w:pPr>
          </w:p>
        </w:tc>
        <w:tc>
          <w:tcPr>
            <w:tcW w:w="3360" w:type="dxa"/>
            <w:vAlign w:val="center"/>
          </w:tcPr>
          <w:p w14:paraId="51B64885" w14:textId="77777777" w:rsidR="00857962" w:rsidRPr="00460028" w:rsidRDefault="00857962" w:rsidP="00AF615B">
            <w:pPr>
              <w:pStyle w:val="BodyText"/>
              <w:rPr>
                <w:highlight w:val="yellow"/>
              </w:rPr>
            </w:pPr>
          </w:p>
        </w:tc>
        <w:tc>
          <w:tcPr>
            <w:tcW w:w="4161" w:type="dxa"/>
            <w:vAlign w:val="center"/>
          </w:tcPr>
          <w:p w14:paraId="5908F09B" w14:textId="77777777" w:rsidR="00857962" w:rsidRPr="00460028" w:rsidRDefault="00857962" w:rsidP="00AF615B">
            <w:pPr>
              <w:pStyle w:val="BodyText"/>
            </w:pPr>
          </w:p>
        </w:tc>
      </w:tr>
      <w:tr w:rsidR="00857962" w:rsidRPr="00460028" w14:paraId="70953B8C" w14:textId="77777777" w:rsidTr="00985597">
        <w:trPr>
          <w:trHeight w:val="851"/>
        </w:trPr>
        <w:tc>
          <w:tcPr>
            <w:tcW w:w="1908" w:type="dxa"/>
            <w:vAlign w:val="center"/>
          </w:tcPr>
          <w:p w14:paraId="62A51F9F" w14:textId="77777777" w:rsidR="00857962" w:rsidRPr="00460028" w:rsidRDefault="00857962" w:rsidP="00AF615B">
            <w:pPr>
              <w:pStyle w:val="BodyText"/>
            </w:pPr>
          </w:p>
        </w:tc>
        <w:tc>
          <w:tcPr>
            <w:tcW w:w="3360" w:type="dxa"/>
            <w:vAlign w:val="center"/>
          </w:tcPr>
          <w:p w14:paraId="73BB0D98" w14:textId="77777777" w:rsidR="00857962" w:rsidRPr="00460028" w:rsidRDefault="00857962" w:rsidP="00AF615B">
            <w:pPr>
              <w:pStyle w:val="BodyText"/>
            </w:pPr>
          </w:p>
        </w:tc>
        <w:tc>
          <w:tcPr>
            <w:tcW w:w="4161" w:type="dxa"/>
            <w:vAlign w:val="center"/>
          </w:tcPr>
          <w:p w14:paraId="6A058391" w14:textId="77777777" w:rsidR="00857962" w:rsidRPr="00460028" w:rsidRDefault="00857962" w:rsidP="00AF615B">
            <w:pPr>
              <w:pStyle w:val="BodyText"/>
            </w:pPr>
          </w:p>
        </w:tc>
      </w:tr>
      <w:tr w:rsidR="00857962" w:rsidRPr="00460028" w14:paraId="2B92FA6E" w14:textId="77777777" w:rsidTr="00985597">
        <w:trPr>
          <w:trHeight w:val="851"/>
        </w:trPr>
        <w:tc>
          <w:tcPr>
            <w:tcW w:w="1908" w:type="dxa"/>
            <w:vAlign w:val="center"/>
          </w:tcPr>
          <w:p w14:paraId="281A5CF3" w14:textId="77777777" w:rsidR="00857962" w:rsidRPr="00460028" w:rsidRDefault="00857962" w:rsidP="00AF615B">
            <w:pPr>
              <w:pStyle w:val="BodyText"/>
            </w:pPr>
          </w:p>
        </w:tc>
        <w:tc>
          <w:tcPr>
            <w:tcW w:w="3360" w:type="dxa"/>
            <w:vAlign w:val="center"/>
          </w:tcPr>
          <w:p w14:paraId="166CB01F" w14:textId="77777777" w:rsidR="00857962" w:rsidRPr="00460028" w:rsidRDefault="00857962" w:rsidP="00AF615B">
            <w:pPr>
              <w:pStyle w:val="BodyText"/>
            </w:pPr>
          </w:p>
        </w:tc>
        <w:tc>
          <w:tcPr>
            <w:tcW w:w="4161" w:type="dxa"/>
            <w:vAlign w:val="center"/>
          </w:tcPr>
          <w:p w14:paraId="62AD4092" w14:textId="77777777" w:rsidR="00857962" w:rsidRPr="00460028" w:rsidRDefault="00857962" w:rsidP="00AF615B">
            <w:pPr>
              <w:pStyle w:val="BodyText"/>
            </w:pPr>
          </w:p>
        </w:tc>
      </w:tr>
      <w:tr w:rsidR="00857962" w:rsidRPr="00460028" w14:paraId="131E9B2E" w14:textId="77777777" w:rsidTr="00985597">
        <w:trPr>
          <w:trHeight w:val="851"/>
        </w:trPr>
        <w:tc>
          <w:tcPr>
            <w:tcW w:w="1908" w:type="dxa"/>
            <w:vAlign w:val="center"/>
          </w:tcPr>
          <w:p w14:paraId="409E1C30" w14:textId="77777777" w:rsidR="00857962" w:rsidRPr="00460028" w:rsidRDefault="00857962" w:rsidP="00AF615B">
            <w:pPr>
              <w:pStyle w:val="BodyText"/>
            </w:pPr>
          </w:p>
        </w:tc>
        <w:tc>
          <w:tcPr>
            <w:tcW w:w="3360" w:type="dxa"/>
            <w:vAlign w:val="center"/>
          </w:tcPr>
          <w:p w14:paraId="0CAC2932" w14:textId="77777777" w:rsidR="00857962" w:rsidRPr="00460028" w:rsidRDefault="00857962" w:rsidP="00AF615B">
            <w:pPr>
              <w:pStyle w:val="BodyText"/>
            </w:pPr>
          </w:p>
        </w:tc>
        <w:tc>
          <w:tcPr>
            <w:tcW w:w="4161" w:type="dxa"/>
            <w:vAlign w:val="center"/>
          </w:tcPr>
          <w:p w14:paraId="43B508C7" w14:textId="77777777" w:rsidR="00857962" w:rsidRPr="00460028" w:rsidRDefault="00857962" w:rsidP="00AF615B">
            <w:pPr>
              <w:pStyle w:val="BodyText"/>
            </w:pPr>
          </w:p>
        </w:tc>
      </w:tr>
      <w:tr w:rsidR="00857962" w:rsidRPr="00460028" w14:paraId="3E340124" w14:textId="77777777" w:rsidTr="00985597">
        <w:trPr>
          <w:trHeight w:val="851"/>
        </w:trPr>
        <w:tc>
          <w:tcPr>
            <w:tcW w:w="1908" w:type="dxa"/>
            <w:vAlign w:val="center"/>
          </w:tcPr>
          <w:p w14:paraId="1833E1DF" w14:textId="77777777" w:rsidR="00857962" w:rsidRPr="00460028" w:rsidRDefault="00857962" w:rsidP="00AF615B">
            <w:pPr>
              <w:pStyle w:val="BodyText"/>
            </w:pPr>
          </w:p>
        </w:tc>
        <w:tc>
          <w:tcPr>
            <w:tcW w:w="3360" w:type="dxa"/>
            <w:vAlign w:val="center"/>
          </w:tcPr>
          <w:p w14:paraId="196CD74B" w14:textId="77777777" w:rsidR="00857962" w:rsidRPr="00460028" w:rsidRDefault="00857962" w:rsidP="00AF615B">
            <w:pPr>
              <w:pStyle w:val="BodyText"/>
            </w:pPr>
          </w:p>
        </w:tc>
        <w:tc>
          <w:tcPr>
            <w:tcW w:w="4161" w:type="dxa"/>
            <w:vAlign w:val="center"/>
          </w:tcPr>
          <w:p w14:paraId="7F8C2352" w14:textId="77777777" w:rsidR="00857962" w:rsidRPr="00460028" w:rsidRDefault="00857962" w:rsidP="00AF615B">
            <w:pPr>
              <w:pStyle w:val="BodyText"/>
            </w:pPr>
          </w:p>
        </w:tc>
      </w:tr>
      <w:tr w:rsidR="00857962" w:rsidRPr="00460028" w14:paraId="547D4F01" w14:textId="77777777" w:rsidTr="00985597">
        <w:trPr>
          <w:trHeight w:val="851"/>
        </w:trPr>
        <w:tc>
          <w:tcPr>
            <w:tcW w:w="1908" w:type="dxa"/>
            <w:vAlign w:val="center"/>
          </w:tcPr>
          <w:p w14:paraId="6C1CA1C2" w14:textId="77777777" w:rsidR="00857962" w:rsidRPr="00460028" w:rsidRDefault="00857962" w:rsidP="00AF615B">
            <w:pPr>
              <w:pStyle w:val="BodyText"/>
            </w:pPr>
          </w:p>
        </w:tc>
        <w:tc>
          <w:tcPr>
            <w:tcW w:w="3360" w:type="dxa"/>
            <w:vAlign w:val="center"/>
          </w:tcPr>
          <w:p w14:paraId="21768DF5" w14:textId="77777777" w:rsidR="00857962" w:rsidRPr="00460028" w:rsidRDefault="00857962" w:rsidP="00AF615B">
            <w:pPr>
              <w:pStyle w:val="BodyText"/>
            </w:pPr>
          </w:p>
        </w:tc>
        <w:tc>
          <w:tcPr>
            <w:tcW w:w="4161" w:type="dxa"/>
            <w:vAlign w:val="center"/>
          </w:tcPr>
          <w:p w14:paraId="5C30BADB" w14:textId="77777777" w:rsidR="00857962" w:rsidRPr="00460028" w:rsidRDefault="00857962" w:rsidP="00AF615B">
            <w:pPr>
              <w:pStyle w:val="BodyText"/>
            </w:pPr>
          </w:p>
        </w:tc>
      </w:tr>
    </w:tbl>
    <w:p w14:paraId="664CC555" w14:textId="7CA0838B" w:rsidR="009E1230" w:rsidRPr="00DF6EB4" w:rsidRDefault="00857962" w:rsidP="00DF6EB4">
      <w:pPr>
        <w:pStyle w:val="BlockText"/>
      </w:pPr>
      <w:r w:rsidRPr="00460028">
        <w:br w:type="page"/>
      </w:r>
      <w:r w:rsidR="00DF6EB4" w:rsidRPr="00DF6EB4">
        <w:lastRenderedPageBreak/>
        <w:t xml:space="preserve">IALA </w:t>
      </w:r>
      <w:r w:rsidR="009E1230" w:rsidRPr="00DF6EB4">
        <w:t>Recommendation on</w:t>
      </w:r>
      <w:r w:rsidR="00DF6EB4" w:rsidRPr="00DF6EB4">
        <w:t xml:space="preserve"> </w:t>
      </w:r>
      <w:r w:rsidR="00FA3011">
        <w:t>Introduction of VDES and protection of the AIS</w:t>
      </w:r>
    </w:p>
    <w:p w14:paraId="2A3B4444" w14:textId="77777777" w:rsidR="009E1230" w:rsidRPr="00460028" w:rsidRDefault="009E1230" w:rsidP="003C44EB">
      <w:pPr>
        <w:pStyle w:val="BlockText"/>
      </w:pPr>
      <w:r w:rsidRPr="00460028">
        <w:t>(Recommendation</w:t>
      </w:r>
      <w:r w:rsidR="00921872">
        <w:t xml:space="preserve"> </w:t>
      </w:r>
      <w:r w:rsidR="00DF6EB4" w:rsidRPr="00DF6EB4">
        <w:rPr>
          <w:highlight w:val="yellow"/>
        </w:rPr>
        <w:t>X-</w:t>
      </w:r>
      <w:r w:rsidR="001F045B" w:rsidRPr="001F045B">
        <w:rPr>
          <w:highlight w:val="yellow"/>
        </w:rPr>
        <w:t>####</w:t>
      </w:r>
      <w:r w:rsidRPr="00460028">
        <w:t>)</w:t>
      </w:r>
    </w:p>
    <w:p w14:paraId="3EB6BE3E" w14:textId="77777777" w:rsidR="009E1230" w:rsidRPr="00460028" w:rsidRDefault="009E1230"/>
    <w:p w14:paraId="03AD2CB0" w14:textId="77777777" w:rsidR="009E1230" w:rsidRPr="00460028" w:rsidRDefault="009E1230" w:rsidP="007E43BC">
      <w:pPr>
        <w:pStyle w:val="THECOUNCIL"/>
        <w:rPr>
          <w:sz w:val="22"/>
        </w:rPr>
      </w:pPr>
      <w:r w:rsidRPr="00460028">
        <w:t>THE COUNCIL:</w:t>
      </w:r>
    </w:p>
    <w:p w14:paraId="25981F73" w14:textId="5B2E3C29" w:rsidR="009E1230" w:rsidRPr="00460028" w:rsidRDefault="009E1230">
      <w:pPr>
        <w:pStyle w:val="BodyText"/>
        <w:spacing w:before="240"/>
        <w:ind w:left="425"/>
        <w:rPr>
          <w:rFonts w:cs="Arial"/>
        </w:rPr>
      </w:pPr>
      <w:r w:rsidRPr="00460028">
        <w:rPr>
          <w:rFonts w:cs="Arial"/>
          <w:b/>
        </w:rPr>
        <w:t>RECALLING</w:t>
      </w:r>
      <w:r w:rsidRPr="00460028">
        <w:rPr>
          <w:rFonts w:cs="Arial"/>
        </w:rPr>
        <w:t xml:space="preserve"> the </w:t>
      </w:r>
      <w:ins w:id="2" w:author="Jens Kristian Jensen" w:date="2014-10-16T00:20:00Z">
        <w:r w:rsidR="00D5098A">
          <w:rPr>
            <w:rFonts w:cs="Arial"/>
          </w:rPr>
          <w:t xml:space="preserve">AIS system was harmonized by </w:t>
        </w:r>
      </w:ins>
      <w:del w:id="3" w:author="Jens Kristian Jensen" w:date="2014-10-16T00:20:00Z">
        <w:r w:rsidRPr="00460028" w:rsidDel="00D5098A">
          <w:rPr>
            <w:rFonts w:cs="Arial"/>
          </w:rPr>
          <w:delText xml:space="preserve">function of </w:delText>
        </w:r>
      </w:del>
      <w:r w:rsidRPr="00460028">
        <w:rPr>
          <w:rFonts w:cs="Arial"/>
        </w:rPr>
        <w:t xml:space="preserve">IALA </w:t>
      </w:r>
      <w:ins w:id="4" w:author="Jens Kristian Jensen" w:date="2014-10-16T00:20:00Z">
        <w:r w:rsidR="00D5098A">
          <w:rPr>
            <w:rFonts w:cs="Arial"/>
          </w:rPr>
          <w:t xml:space="preserve">to support </w:t>
        </w:r>
      </w:ins>
      <w:del w:id="5" w:author="Jens Kristian Jensen" w:date="2014-10-16T00:20:00Z">
        <w:r w:rsidRPr="00460028" w:rsidDel="00D5098A">
          <w:rPr>
            <w:rFonts w:cs="Arial"/>
          </w:rPr>
          <w:delText xml:space="preserve">with respect to </w:delText>
        </w:r>
      </w:del>
      <w:r w:rsidRPr="00460028">
        <w:rPr>
          <w:rFonts w:cs="Arial"/>
        </w:rPr>
        <w:t>Safety of Navigation, the efficiency of maritime transport and the protection of the environment;</w:t>
      </w:r>
    </w:p>
    <w:p w14:paraId="09AAB7EC" w14:textId="111D4DCB" w:rsidR="00326560" w:rsidRPr="00460028" w:rsidRDefault="00326560" w:rsidP="00326560">
      <w:pPr>
        <w:pStyle w:val="Recallings"/>
        <w:rPr>
          <w:ins w:id="6" w:author="Jens Kristian Jensen" w:date="2014-10-15T17:15:00Z"/>
        </w:rPr>
      </w:pPr>
      <w:ins w:id="7" w:author="Jens Kristian Jensen" w:date="2014-10-15T17:15:00Z">
        <w:r w:rsidRPr="00460028">
          <w:rPr>
            <w:b/>
          </w:rPr>
          <w:t xml:space="preserve">RECOGNISING </w:t>
        </w:r>
        <w:r w:rsidRPr="00460028">
          <w:t>that</w:t>
        </w:r>
        <w:r>
          <w:t xml:space="preserve"> the increasing use of </w:t>
        </w:r>
        <w:r w:rsidRPr="0093387E">
          <w:t xml:space="preserve">ASM </w:t>
        </w:r>
        <w:r>
          <w:t xml:space="preserve">on the AIS frequencies, and the increasing number and diversity of AIS like devices </w:t>
        </w:r>
      </w:ins>
      <w:ins w:id="8" w:author="Jens Kristian Jensen" w:date="2014-10-16T00:21:00Z">
        <w:r w:rsidR="00D5098A">
          <w:t xml:space="preserve">is </w:t>
        </w:r>
      </w:ins>
      <w:ins w:id="9" w:author="Jens Kristian Jensen" w:date="2014-10-15T17:16:00Z">
        <w:r w:rsidR="00D5098A">
          <w:t>posing</w:t>
        </w:r>
      </w:ins>
      <w:ins w:id="10" w:author="Jens Kristian Jensen" w:date="2014-10-16T00:21:00Z">
        <w:r w:rsidR="00D5098A">
          <w:t xml:space="preserve"> a </w:t>
        </w:r>
      </w:ins>
      <w:ins w:id="11" w:author="Jens Kristian Jensen" w:date="2014-10-15T17:16:00Z">
        <w:r>
          <w:t>threat to the original purpose of the AIS</w:t>
        </w:r>
      </w:ins>
      <w:ins w:id="12" w:author="Jens Kristian Jensen" w:date="2014-10-15T17:15:00Z">
        <w:r w:rsidRPr="0093387E">
          <w:t>;</w:t>
        </w:r>
      </w:ins>
    </w:p>
    <w:p w14:paraId="5556E8A0" w14:textId="77777777" w:rsidR="00812B30" w:rsidRDefault="00812B30" w:rsidP="00812B30">
      <w:pPr>
        <w:pStyle w:val="Recallings"/>
      </w:pPr>
      <w:r w:rsidRPr="007E43BC">
        <w:rPr>
          <w:b/>
        </w:rPr>
        <w:t>NOTING th</w:t>
      </w:r>
      <w:r>
        <w:rPr>
          <w:b/>
        </w:rPr>
        <w:t xml:space="preserve">at </w:t>
      </w:r>
      <w:r w:rsidRPr="00326560">
        <w:t>VDES is under development</w:t>
      </w:r>
      <w:r>
        <w:t>;</w:t>
      </w:r>
    </w:p>
    <w:p w14:paraId="0BFC7FA4" w14:textId="02A75F71" w:rsidR="00812B30" w:rsidRPr="00812B30" w:rsidRDefault="00812B30" w:rsidP="00326560">
      <w:pPr>
        <w:pStyle w:val="Recallings"/>
      </w:pPr>
      <w:r w:rsidRPr="007E43BC">
        <w:rPr>
          <w:b/>
        </w:rPr>
        <w:t xml:space="preserve">RECOGNISING </w:t>
      </w:r>
      <w:ins w:id="13" w:author="Jens Kristian Jensen" w:date="2014-10-15T17:20:00Z">
        <w:r w:rsidRPr="00812B30">
          <w:t>WRC15</w:t>
        </w:r>
      </w:ins>
      <w:ins w:id="14" w:author="Jens Kristian Jensen" w:date="2014-10-15T17:21:00Z">
        <w:r>
          <w:t xml:space="preserve"> </w:t>
        </w:r>
      </w:ins>
      <w:ins w:id="15" w:author="Jens Kristian Jensen" w:date="2014-10-15T17:22:00Z">
        <w:r>
          <w:t xml:space="preserve">under Agenda item 1.16 </w:t>
        </w:r>
      </w:ins>
      <w:ins w:id="16" w:author="Jens Kristian Jensen" w:date="2014-10-15T17:21:00Z">
        <w:r>
          <w:t>[is expected to]</w:t>
        </w:r>
      </w:ins>
      <w:ins w:id="17" w:author="Jens Kristian Jensen" w:date="2014-10-15T17:20:00Z">
        <w:r>
          <w:rPr>
            <w:b/>
          </w:rPr>
          <w:t xml:space="preserve"> </w:t>
        </w:r>
      </w:ins>
      <w:ins w:id="18" w:author="Jens Kristian Jensen" w:date="2014-10-15T17:21:00Z">
        <w:r w:rsidRPr="00812B30">
          <w:t>allocate</w:t>
        </w:r>
      </w:ins>
      <w:ins w:id="19" w:author="Jens Kristian Jensen" w:date="2014-10-15T17:22:00Z">
        <w:r>
          <w:t xml:space="preserve">d frequencies for digital data exchange in accordance with the current draft </w:t>
        </w:r>
      </w:ins>
      <w:ins w:id="20" w:author="Jens Kristian Jensen" w:date="2014-10-15T17:23:00Z">
        <w:r>
          <w:t>recommendation for VDES;</w:t>
        </w:r>
      </w:ins>
    </w:p>
    <w:p w14:paraId="04887C45" w14:textId="70B95B5E" w:rsidR="00326560" w:rsidRPr="00460028" w:rsidRDefault="00326560" w:rsidP="00326560">
      <w:pPr>
        <w:pStyle w:val="Recallings"/>
      </w:pPr>
      <w:r w:rsidRPr="007E43BC">
        <w:rPr>
          <w:b/>
        </w:rPr>
        <w:t>RECOGNISING ALSO</w:t>
      </w:r>
      <w:r w:rsidRPr="00460028">
        <w:t xml:space="preserve"> </w:t>
      </w:r>
      <w:r>
        <w:t xml:space="preserve">that </w:t>
      </w:r>
      <w:r w:rsidRPr="0093387E">
        <w:t>future ASM would likely use an efficient modulation scheme identified in ITU-R M.1842, not necessarily GMSK;</w:t>
      </w:r>
    </w:p>
    <w:p w14:paraId="57FB4B81" w14:textId="27BDD234" w:rsidR="009E1230" w:rsidRPr="00460028" w:rsidRDefault="009E1230" w:rsidP="007E43BC">
      <w:pPr>
        <w:pStyle w:val="Recallings"/>
      </w:pPr>
      <w:r w:rsidRPr="00460028">
        <w:rPr>
          <w:b/>
        </w:rPr>
        <w:t xml:space="preserve">RECOGNISING </w:t>
      </w:r>
      <w:bookmarkStart w:id="21" w:name="_Toc479557559"/>
      <w:ins w:id="22" w:author="Jens Kristian Jensen" w:date="2014-10-15T17:15:00Z">
        <w:r w:rsidR="00326560">
          <w:rPr>
            <w:b/>
          </w:rPr>
          <w:t xml:space="preserve">FURTHER </w:t>
        </w:r>
      </w:ins>
      <w:r w:rsidRPr="00460028">
        <w:t>that</w:t>
      </w:r>
      <w:r w:rsidR="0093387E">
        <w:t xml:space="preserve"> </w:t>
      </w:r>
      <w:r w:rsidR="0093387E" w:rsidRPr="0093387E">
        <w:t>future ASM modulation may be variant, possibly on a slot basis, but would most likely use the same AIS slot structure;</w:t>
      </w:r>
    </w:p>
    <w:bookmarkEnd w:id="21"/>
    <w:p w14:paraId="1C609334" w14:textId="738A25C8" w:rsidR="009E1230" w:rsidRPr="00460028" w:rsidRDefault="009E1230" w:rsidP="007E43BC">
      <w:pPr>
        <w:pStyle w:val="Recallings"/>
      </w:pPr>
      <w:r w:rsidRPr="007E43BC">
        <w:rPr>
          <w:b/>
        </w:rPr>
        <w:t xml:space="preserve">NOTING </w:t>
      </w:r>
      <w:r w:rsidR="00326560">
        <w:rPr>
          <w:b/>
        </w:rPr>
        <w:t xml:space="preserve">FURTHER </w:t>
      </w:r>
      <w:r w:rsidRPr="007E43BC">
        <w:rPr>
          <w:b/>
        </w:rPr>
        <w:t>th</w:t>
      </w:r>
      <w:r w:rsidR="0093387E">
        <w:rPr>
          <w:b/>
        </w:rPr>
        <w:t xml:space="preserve">at </w:t>
      </w:r>
      <w:r w:rsidR="0093387E" w:rsidRPr="0093387E">
        <w:t>ASM channels do not necessarily need to duplicate transmissions on both channels;</w:t>
      </w:r>
      <w:r w:rsidR="0093387E" w:rsidRPr="0093387E">
        <w:rPr>
          <w:b/>
        </w:rPr>
        <w:t xml:space="preserve">  </w:t>
      </w:r>
    </w:p>
    <w:p w14:paraId="4A45B4A5" w14:textId="30327CE7" w:rsidR="009E1230" w:rsidRPr="007E43BC" w:rsidRDefault="009E1230" w:rsidP="007E43BC">
      <w:pPr>
        <w:pStyle w:val="Recallings"/>
        <w:rPr>
          <w:b/>
        </w:rPr>
      </w:pPr>
      <w:r w:rsidRPr="007E43BC">
        <w:rPr>
          <w:b/>
        </w:rPr>
        <w:t xml:space="preserve">CONSIDERING that </w:t>
      </w:r>
      <w:r w:rsidR="0093387E" w:rsidRPr="0093387E">
        <w:t xml:space="preserve">two alternate channels could </w:t>
      </w:r>
      <w:r w:rsidR="0093387E">
        <w:t xml:space="preserve">in the short term </w:t>
      </w:r>
      <w:proofErr w:type="gramStart"/>
      <w:r w:rsidR="0093387E" w:rsidRPr="0093387E">
        <w:t>be</w:t>
      </w:r>
      <w:proofErr w:type="gramEnd"/>
      <w:r w:rsidR="0093387E" w:rsidRPr="0093387E">
        <w:t xml:space="preserve"> approved in the US </w:t>
      </w:r>
      <w:r w:rsidR="0093387E">
        <w:t xml:space="preserve">or other regions </w:t>
      </w:r>
      <w:r w:rsidR="00D5098A" w:rsidRPr="0093387E">
        <w:t xml:space="preserve">for use of ASM </w:t>
      </w:r>
      <w:r w:rsidR="0093387E" w:rsidRPr="0093387E">
        <w:t>using the current modulation scheme</w:t>
      </w:r>
      <w:r w:rsidR="0093387E">
        <w:t xml:space="preserve"> used by AIS</w:t>
      </w:r>
      <w:r w:rsidR="0093387E" w:rsidRPr="0093387E">
        <w:t>;</w:t>
      </w:r>
    </w:p>
    <w:p w14:paraId="2CD4A9AF" w14:textId="5619A825" w:rsidR="00FA3011" w:rsidRPr="0093387E" w:rsidRDefault="0093387E" w:rsidP="007E43BC">
      <w:pPr>
        <w:pStyle w:val="Recallings"/>
      </w:pPr>
      <w:r>
        <w:rPr>
          <w:b/>
        </w:rPr>
        <w:t xml:space="preserve">ALSO </w:t>
      </w:r>
      <w:r w:rsidRPr="007E43BC">
        <w:rPr>
          <w:b/>
        </w:rPr>
        <w:t>CONSIDERING that</w:t>
      </w:r>
      <w:r w:rsidRPr="0093387E">
        <w:t xml:space="preserve"> radios do exist that could, with software modifications, </w:t>
      </w:r>
      <w:proofErr w:type="gramStart"/>
      <w:r w:rsidRPr="0093387E">
        <w:t>transmit</w:t>
      </w:r>
      <w:proofErr w:type="gramEnd"/>
      <w:r w:rsidRPr="0093387E">
        <w:t xml:space="preserve"> and receive ASM on alternate channels using GMSK modulation identical to AIS;</w:t>
      </w:r>
    </w:p>
    <w:p w14:paraId="6F2FFED2" w14:textId="2436A9B5" w:rsidR="009E1230" w:rsidRPr="00460028" w:rsidRDefault="0093387E" w:rsidP="007E43BC">
      <w:pPr>
        <w:pStyle w:val="Recallings"/>
      </w:pPr>
      <w:r>
        <w:rPr>
          <w:b/>
        </w:rPr>
        <w:t xml:space="preserve">CONCLUDES that </w:t>
      </w:r>
      <w:r w:rsidRPr="0093387E">
        <w:t xml:space="preserve">A transition from </w:t>
      </w:r>
      <w:ins w:id="23" w:author="Jens Kristian Jensen" w:date="2014-10-16T00:23:00Z">
        <w:r w:rsidR="00D5098A">
          <w:t xml:space="preserve">the </w:t>
        </w:r>
      </w:ins>
      <w:r w:rsidRPr="0093387E">
        <w:t xml:space="preserve">current use of ASM which utilize AIS GMSK modulation on alternate channels to </w:t>
      </w:r>
      <w:ins w:id="24" w:author="Jens Kristian Jensen" w:date="2014-10-16T00:23:00Z">
        <w:r w:rsidR="00D5098A">
          <w:t xml:space="preserve">a </w:t>
        </w:r>
      </w:ins>
      <w:r w:rsidRPr="0093387E">
        <w:t>future design use of ASM will be required; and</w:t>
      </w:r>
    </w:p>
    <w:p w14:paraId="3818A1F3" w14:textId="30A75851" w:rsidR="00DE26CD" w:rsidRDefault="009E1230" w:rsidP="00DE26CD">
      <w:pPr>
        <w:pStyle w:val="Recallings"/>
        <w:rPr>
          <w:ins w:id="25" w:author="Jens Kristian Jensen" w:date="2014-10-16T09:01:00Z"/>
        </w:rPr>
      </w:pPr>
      <w:r w:rsidRPr="00460028">
        <w:rPr>
          <w:b/>
        </w:rPr>
        <w:t>RECOMMENDS</w:t>
      </w:r>
      <w:r w:rsidRPr="00460028">
        <w:t xml:space="preserve"> </w:t>
      </w:r>
      <w:r w:rsidR="00FA3011" w:rsidRPr="00FA3011">
        <w:t>IALA members</w:t>
      </w:r>
      <w:r w:rsidR="00FA3011">
        <w:t xml:space="preserve"> consider, </w:t>
      </w:r>
      <w:r w:rsidR="00FA3011" w:rsidRPr="00FA3011">
        <w:t xml:space="preserve">that </w:t>
      </w:r>
      <w:r w:rsidR="00FA3011">
        <w:t>if e</w:t>
      </w:r>
      <w:r w:rsidR="00DE26CD">
        <w:t xml:space="preserve">quipment is being developed </w:t>
      </w:r>
      <w:ins w:id="26" w:author="Jens Kristian Jensen" w:date="2014-10-16T00:25:00Z">
        <w:r w:rsidR="00D5098A">
          <w:t>and licensed</w:t>
        </w:r>
      </w:ins>
      <w:ins w:id="27" w:author="Jens Kristian Jensen" w:date="2014-10-16T00:26:00Z">
        <w:r w:rsidR="00D5098A">
          <w:t xml:space="preserve"> </w:t>
        </w:r>
      </w:ins>
      <w:r w:rsidR="00DE26CD">
        <w:t>to</w:t>
      </w:r>
      <w:r w:rsidR="00FA3011">
        <w:t xml:space="preserve"> support communication of ASM on </w:t>
      </w:r>
      <w:ins w:id="28" w:author="Jens Kristian Jensen" w:date="2014-10-16T00:24:00Z">
        <w:r w:rsidR="00D5098A">
          <w:t xml:space="preserve">additional </w:t>
        </w:r>
      </w:ins>
      <w:del w:id="29" w:author="Jens Kristian Jensen" w:date="2014-10-16T00:24:00Z">
        <w:r w:rsidR="00FA3011" w:rsidDel="00D5098A">
          <w:delText xml:space="preserve">the new </w:delText>
        </w:r>
      </w:del>
      <w:r w:rsidR="00FA3011">
        <w:t>ASM frequencies</w:t>
      </w:r>
      <w:r w:rsidR="0093387E">
        <w:t>,</w:t>
      </w:r>
      <w:r w:rsidR="00FA3011">
        <w:t xml:space="preserve"> </w:t>
      </w:r>
      <w:ins w:id="30" w:author="Jens Kristian Jensen" w:date="2014-10-15T17:24:00Z">
        <w:r w:rsidR="00812B30">
          <w:t xml:space="preserve">in the </w:t>
        </w:r>
        <w:proofErr w:type="spellStart"/>
        <w:r w:rsidR="00812B30">
          <w:t>iterim</w:t>
        </w:r>
        <w:proofErr w:type="spellEnd"/>
        <w:r w:rsidR="00812B30">
          <w:t xml:space="preserve"> </w:t>
        </w:r>
      </w:ins>
      <w:del w:id="31" w:author="Jens Kristian Jensen" w:date="2014-10-15T17:24:00Z">
        <w:r w:rsidR="00DE26CD" w:rsidDel="00812B30">
          <w:delText xml:space="preserve">during the </w:delText>
        </w:r>
      </w:del>
      <w:r w:rsidR="00DE26CD">
        <w:t>period before formal approval</w:t>
      </w:r>
      <w:r w:rsidR="00E964C7">
        <w:t xml:space="preserve"> of the VDES </w:t>
      </w:r>
      <w:ins w:id="32" w:author="Jens Kristian Jensen" w:date="2014-10-16T00:24:00Z">
        <w:r w:rsidR="00D5098A">
          <w:t xml:space="preserve">recommendation </w:t>
        </w:r>
      </w:ins>
      <w:del w:id="33" w:author="Jens Kristian Jensen" w:date="2014-10-16T00:24:00Z">
        <w:r w:rsidR="00E964C7" w:rsidDel="00D5098A">
          <w:delText>solution</w:delText>
        </w:r>
        <w:r w:rsidR="00DE26CD" w:rsidDel="00D5098A">
          <w:delText xml:space="preserve"> </w:delText>
        </w:r>
      </w:del>
      <w:r w:rsidR="00DE26CD">
        <w:t xml:space="preserve">(I-e- the period between the approval to use of these frequencies at WRC15 and </w:t>
      </w:r>
      <w:r w:rsidR="00E964C7">
        <w:t>issue of the ITU recommendation for VDES</w:t>
      </w:r>
      <w:r w:rsidR="00DE26CD">
        <w:t>)</w:t>
      </w:r>
      <w:r w:rsidR="00DE26CD" w:rsidRPr="00FA3011">
        <w:t xml:space="preserve"> </w:t>
      </w:r>
      <w:r w:rsidR="00DE26CD">
        <w:t xml:space="preserve">that </w:t>
      </w:r>
      <w:ins w:id="34" w:author="Jens Kristian Jensen" w:date="2014-10-16T00:24:00Z">
        <w:r w:rsidR="00D5098A">
          <w:t xml:space="preserve">such </w:t>
        </w:r>
      </w:ins>
      <w:r w:rsidR="00DE26CD" w:rsidRPr="00FA3011">
        <w:t xml:space="preserve">equipment </w:t>
      </w:r>
      <w:del w:id="35" w:author="Jens Kristian Jensen" w:date="2014-10-16T00:26:00Z">
        <w:r w:rsidR="00DE26CD" w:rsidRPr="00FA3011" w:rsidDel="00D5098A">
          <w:delText xml:space="preserve">software </w:delText>
        </w:r>
      </w:del>
      <w:r w:rsidR="00DE26CD" w:rsidRPr="00FA3011">
        <w:t xml:space="preserve">should </w:t>
      </w:r>
      <w:ins w:id="36" w:author="Jens Kristian Jensen" w:date="2014-10-16T00:26:00Z">
        <w:r w:rsidR="00D5098A">
          <w:t xml:space="preserve">be required to </w:t>
        </w:r>
      </w:ins>
      <w:r w:rsidR="00DE26CD" w:rsidRPr="00FA3011">
        <w:t xml:space="preserve">constrain its operation, to require a software update to further its operation, </w:t>
      </w:r>
      <w:r w:rsidR="00DE26CD">
        <w:t>when an ITU recommendation for VDES enters into force</w:t>
      </w:r>
      <w:r w:rsidR="00DE26CD" w:rsidRPr="00FA3011">
        <w:t>.</w:t>
      </w:r>
      <w:ins w:id="37" w:author="Jens Kristian Jensen" w:date="2014-10-15T17:28:00Z">
        <w:r w:rsidR="00812B30">
          <w:t xml:space="preserve">[do we need </w:t>
        </w:r>
      </w:ins>
      <w:ins w:id="38" w:author="Jens Kristian Jensen" w:date="2014-10-16T00:25:00Z">
        <w:r w:rsidR="00D5098A">
          <w:t xml:space="preserve">to (can we) </w:t>
        </w:r>
      </w:ins>
      <w:ins w:id="39" w:author="Jens Kristian Jensen" w:date="2014-10-15T17:28:00Z">
        <w:r w:rsidR="00812B30">
          <w:t>specify an expiry date?]</w:t>
        </w:r>
      </w:ins>
      <w:ins w:id="40" w:author="Jens Kristian Jensen" w:date="2014-10-16T09:01:00Z">
        <w:r w:rsidR="00660E3D">
          <w:t xml:space="preserve"> and take into account the considerations in ANNEX B.</w:t>
        </w:r>
      </w:ins>
    </w:p>
    <w:p w14:paraId="7F365382" w14:textId="77777777" w:rsidR="00660E3D" w:rsidRDefault="00660E3D" w:rsidP="00DE26CD">
      <w:pPr>
        <w:pStyle w:val="Recallings"/>
      </w:pPr>
    </w:p>
    <w:p w14:paraId="3B023773" w14:textId="2EC2E824" w:rsidR="00DE26CD" w:rsidRDefault="00DE26CD" w:rsidP="007E43BC">
      <w:pPr>
        <w:pStyle w:val="Recallings"/>
      </w:pPr>
      <w:r>
        <w:t>.</w:t>
      </w:r>
    </w:p>
    <w:p w14:paraId="507FA2A0" w14:textId="66A833F3" w:rsidR="009E1230" w:rsidRPr="007E43BC" w:rsidRDefault="009E1230" w:rsidP="007E43BC">
      <w:pPr>
        <w:pStyle w:val="RecommendsNo"/>
      </w:pPr>
    </w:p>
    <w:p w14:paraId="4B8EC591" w14:textId="77777777" w:rsidR="00460028" w:rsidRDefault="009E1230" w:rsidP="00E22226">
      <w:pPr>
        <w:pStyle w:val="Title"/>
      </w:pPr>
      <w:r w:rsidRPr="00460028">
        <w:br w:type="page"/>
      </w:r>
      <w:bookmarkStart w:id="41" w:name="_Toc401145520"/>
      <w:r w:rsidR="00460028">
        <w:lastRenderedPageBreak/>
        <w:t>Table of Contents</w:t>
      </w:r>
      <w:bookmarkEnd w:id="41"/>
    </w:p>
    <w:p w14:paraId="4260AB30" w14:textId="77777777" w:rsidR="00F45F39" w:rsidRDefault="00F45F39">
      <w:pPr>
        <w:pStyle w:val="TOC1"/>
        <w:rPr>
          <w:rFonts w:asciiTheme="minorHAnsi" w:eastAsiaTheme="minorEastAsia" w:hAnsiTheme="minorHAnsi" w:cstheme="minorBidi"/>
          <w:b w:val="0"/>
          <w:bCs w:val="0"/>
          <w:caps w:val="0"/>
          <w:noProof/>
          <w:szCs w:val="22"/>
          <w:lang w:val="en-US"/>
        </w:rPr>
      </w:pPr>
      <w:r>
        <w:rPr>
          <w:b w:val="0"/>
          <w:szCs w:val="20"/>
        </w:rPr>
        <w:fldChar w:fldCharType="begin"/>
      </w:r>
      <w:r>
        <w:rPr>
          <w:b w:val="0"/>
          <w:szCs w:val="20"/>
        </w:rPr>
        <w:instrText xml:space="preserve"> TOC \o "2-3" \h \z \t "Overskrift 1;1;Titel;1" </w:instrText>
      </w:r>
      <w:r>
        <w:rPr>
          <w:b w:val="0"/>
          <w:szCs w:val="20"/>
        </w:rPr>
        <w:fldChar w:fldCharType="separate"/>
      </w:r>
      <w:hyperlink w:anchor="_Toc401145519" w:history="1">
        <w:r w:rsidRPr="002F154B">
          <w:rPr>
            <w:rStyle w:val="Hyperlink"/>
            <w:noProof/>
          </w:rPr>
          <w:t>Document Revisions (Title style)</w:t>
        </w:r>
        <w:r>
          <w:rPr>
            <w:noProof/>
            <w:webHidden/>
          </w:rPr>
          <w:tab/>
        </w:r>
        <w:r>
          <w:rPr>
            <w:noProof/>
            <w:webHidden/>
          </w:rPr>
          <w:fldChar w:fldCharType="begin"/>
        </w:r>
        <w:r>
          <w:rPr>
            <w:noProof/>
            <w:webHidden/>
          </w:rPr>
          <w:instrText xml:space="preserve"> PAGEREF _Toc401145519 \h </w:instrText>
        </w:r>
        <w:r>
          <w:rPr>
            <w:noProof/>
            <w:webHidden/>
          </w:rPr>
        </w:r>
        <w:r>
          <w:rPr>
            <w:noProof/>
            <w:webHidden/>
          </w:rPr>
          <w:fldChar w:fldCharType="separate"/>
        </w:r>
        <w:r>
          <w:rPr>
            <w:noProof/>
            <w:webHidden/>
          </w:rPr>
          <w:t>1</w:t>
        </w:r>
        <w:r>
          <w:rPr>
            <w:noProof/>
            <w:webHidden/>
          </w:rPr>
          <w:fldChar w:fldCharType="end"/>
        </w:r>
      </w:hyperlink>
    </w:p>
    <w:p w14:paraId="11943811" w14:textId="77777777" w:rsidR="00F45F39" w:rsidRDefault="007E327A">
      <w:pPr>
        <w:pStyle w:val="TOC1"/>
        <w:rPr>
          <w:rFonts w:asciiTheme="minorHAnsi" w:eastAsiaTheme="minorEastAsia" w:hAnsiTheme="minorHAnsi" w:cstheme="minorBidi"/>
          <w:b w:val="0"/>
          <w:bCs w:val="0"/>
          <w:caps w:val="0"/>
          <w:noProof/>
          <w:szCs w:val="22"/>
          <w:lang w:val="en-US"/>
        </w:rPr>
      </w:pPr>
      <w:hyperlink w:anchor="_Toc401145520" w:history="1">
        <w:r w:rsidR="00F45F39" w:rsidRPr="002F154B">
          <w:rPr>
            <w:rStyle w:val="Hyperlink"/>
            <w:noProof/>
          </w:rPr>
          <w:t>Table of Contents</w:t>
        </w:r>
        <w:r w:rsidR="00F45F39">
          <w:rPr>
            <w:noProof/>
            <w:webHidden/>
          </w:rPr>
          <w:tab/>
        </w:r>
        <w:r w:rsidR="00F45F39">
          <w:rPr>
            <w:noProof/>
            <w:webHidden/>
          </w:rPr>
          <w:fldChar w:fldCharType="begin"/>
        </w:r>
        <w:r w:rsidR="00F45F39">
          <w:rPr>
            <w:noProof/>
            <w:webHidden/>
          </w:rPr>
          <w:instrText xml:space="preserve"> PAGEREF _Toc401145520 \h </w:instrText>
        </w:r>
        <w:r w:rsidR="00F45F39">
          <w:rPr>
            <w:noProof/>
            <w:webHidden/>
          </w:rPr>
        </w:r>
        <w:r w:rsidR="00F45F39">
          <w:rPr>
            <w:noProof/>
            <w:webHidden/>
          </w:rPr>
          <w:fldChar w:fldCharType="separate"/>
        </w:r>
        <w:r w:rsidR="00F45F39">
          <w:rPr>
            <w:noProof/>
            <w:webHidden/>
          </w:rPr>
          <w:t>4</w:t>
        </w:r>
        <w:r w:rsidR="00F45F39">
          <w:rPr>
            <w:noProof/>
            <w:webHidden/>
          </w:rPr>
          <w:fldChar w:fldCharType="end"/>
        </w:r>
      </w:hyperlink>
    </w:p>
    <w:p w14:paraId="7E379FAA" w14:textId="77777777" w:rsidR="00F45F39" w:rsidRDefault="007E327A">
      <w:pPr>
        <w:pStyle w:val="TOC1"/>
        <w:rPr>
          <w:rFonts w:asciiTheme="minorHAnsi" w:eastAsiaTheme="minorEastAsia" w:hAnsiTheme="minorHAnsi" w:cstheme="minorBidi"/>
          <w:b w:val="0"/>
          <w:bCs w:val="0"/>
          <w:caps w:val="0"/>
          <w:noProof/>
          <w:szCs w:val="22"/>
          <w:lang w:val="en-US"/>
        </w:rPr>
      </w:pPr>
      <w:hyperlink w:anchor="_Toc401145521" w:history="1">
        <w:r w:rsidR="00F45F39" w:rsidRPr="002F154B">
          <w:rPr>
            <w:rStyle w:val="Hyperlink"/>
            <w:noProof/>
          </w:rPr>
          <w:t>Index of Tables</w:t>
        </w:r>
        <w:r w:rsidR="00F45F39">
          <w:rPr>
            <w:noProof/>
            <w:webHidden/>
          </w:rPr>
          <w:tab/>
        </w:r>
        <w:r w:rsidR="00F45F39">
          <w:rPr>
            <w:noProof/>
            <w:webHidden/>
          </w:rPr>
          <w:fldChar w:fldCharType="begin"/>
        </w:r>
        <w:r w:rsidR="00F45F39">
          <w:rPr>
            <w:noProof/>
            <w:webHidden/>
          </w:rPr>
          <w:instrText xml:space="preserve"> PAGEREF _Toc401145521 \h </w:instrText>
        </w:r>
        <w:r w:rsidR="00F45F39">
          <w:rPr>
            <w:noProof/>
            <w:webHidden/>
          </w:rPr>
        </w:r>
        <w:r w:rsidR="00F45F39">
          <w:rPr>
            <w:noProof/>
            <w:webHidden/>
          </w:rPr>
          <w:fldChar w:fldCharType="separate"/>
        </w:r>
        <w:r w:rsidR="00F45F39">
          <w:rPr>
            <w:noProof/>
            <w:webHidden/>
          </w:rPr>
          <w:t>4</w:t>
        </w:r>
        <w:r w:rsidR="00F45F39">
          <w:rPr>
            <w:noProof/>
            <w:webHidden/>
          </w:rPr>
          <w:fldChar w:fldCharType="end"/>
        </w:r>
      </w:hyperlink>
    </w:p>
    <w:p w14:paraId="36F54581" w14:textId="77777777" w:rsidR="00F45F39" w:rsidRDefault="007E327A">
      <w:pPr>
        <w:pStyle w:val="TOC1"/>
        <w:rPr>
          <w:rFonts w:asciiTheme="minorHAnsi" w:eastAsiaTheme="minorEastAsia" w:hAnsiTheme="minorHAnsi" w:cstheme="minorBidi"/>
          <w:b w:val="0"/>
          <w:bCs w:val="0"/>
          <w:caps w:val="0"/>
          <w:noProof/>
          <w:szCs w:val="22"/>
          <w:lang w:val="en-US"/>
        </w:rPr>
      </w:pPr>
      <w:hyperlink w:anchor="_Toc401145522" w:history="1">
        <w:r w:rsidR="00F45F39" w:rsidRPr="002F154B">
          <w:rPr>
            <w:rStyle w:val="Hyperlink"/>
            <w:noProof/>
          </w:rPr>
          <w:t>Index of Figures</w:t>
        </w:r>
        <w:r w:rsidR="00F45F39">
          <w:rPr>
            <w:noProof/>
            <w:webHidden/>
          </w:rPr>
          <w:tab/>
        </w:r>
        <w:r w:rsidR="00F45F39">
          <w:rPr>
            <w:noProof/>
            <w:webHidden/>
          </w:rPr>
          <w:fldChar w:fldCharType="begin"/>
        </w:r>
        <w:r w:rsidR="00F45F39">
          <w:rPr>
            <w:noProof/>
            <w:webHidden/>
          </w:rPr>
          <w:instrText xml:space="preserve"> PAGEREF _Toc401145522 \h </w:instrText>
        </w:r>
        <w:r w:rsidR="00F45F39">
          <w:rPr>
            <w:noProof/>
            <w:webHidden/>
          </w:rPr>
        </w:r>
        <w:r w:rsidR="00F45F39">
          <w:rPr>
            <w:noProof/>
            <w:webHidden/>
          </w:rPr>
          <w:fldChar w:fldCharType="separate"/>
        </w:r>
        <w:r w:rsidR="00F45F39">
          <w:rPr>
            <w:noProof/>
            <w:webHidden/>
          </w:rPr>
          <w:t>4</w:t>
        </w:r>
        <w:r w:rsidR="00F45F39">
          <w:rPr>
            <w:noProof/>
            <w:webHidden/>
          </w:rPr>
          <w:fldChar w:fldCharType="end"/>
        </w:r>
      </w:hyperlink>
    </w:p>
    <w:p w14:paraId="7A782C5E" w14:textId="77777777" w:rsidR="00F45F39" w:rsidRDefault="007E327A">
      <w:pPr>
        <w:pStyle w:val="TOC1"/>
        <w:rPr>
          <w:rFonts w:asciiTheme="minorHAnsi" w:eastAsiaTheme="minorEastAsia" w:hAnsiTheme="minorHAnsi" w:cstheme="minorBidi"/>
          <w:b w:val="0"/>
          <w:bCs w:val="0"/>
          <w:caps w:val="0"/>
          <w:noProof/>
          <w:szCs w:val="22"/>
          <w:lang w:val="en-US"/>
        </w:rPr>
      </w:pPr>
      <w:hyperlink w:anchor="_Toc401145523" w:history="1">
        <w:r w:rsidR="00F45F39" w:rsidRPr="002F154B">
          <w:rPr>
            <w:rStyle w:val="Hyperlink"/>
            <w:noProof/>
          </w:rPr>
          <w:t>Annex (Title style)</w:t>
        </w:r>
        <w:r w:rsidR="00F45F39">
          <w:rPr>
            <w:noProof/>
            <w:webHidden/>
          </w:rPr>
          <w:tab/>
        </w:r>
        <w:r w:rsidR="00F45F39">
          <w:rPr>
            <w:noProof/>
            <w:webHidden/>
          </w:rPr>
          <w:fldChar w:fldCharType="begin"/>
        </w:r>
        <w:r w:rsidR="00F45F39">
          <w:rPr>
            <w:noProof/>
            <w:webHidden/>
          </w:rPr>
          <w:instrText xml:space="preserve"> PAGEREF _Toc401145523 \h </w:instrText>
        </w:r>
        <w:r w:rsidR="00F45F39">
          <w:rPr>
            <w:noProof/>
            <w:webHidden/>
          </w:rPr>
        </w:r>
        <w:r w:rsidR="00F45F39">
          <w:rPr>
            <w:noProof/>
            <w:webHidden/>
          </w:rPr>
          <w:fldChar w:fldCharType="separate"/>
        </w:r>
        <w:r w:rsidR="00F45F39">
          <w:rPr>
            <w:noProof/>
            <w:webHidden/>
          </w:rPr>
          <w:t>5</w:t>
        </w:r>
        <w:r w:rsidR="00F45F39">
          <w:rPr>
            <w:noProof/>
            <w:webHidden/>
          </w:rPr>
          <w:fldChar w:fldCharType="end"/>
        </w:r>
      </w:hyperlink>
    </w:p>
    <w:p w14:paraId="6F4B0F6D" w14:textId="77777777" w:rsidR="00F45F39" w:rsidRDefault="007E327A">
      <w:pPr>
        <w:pStyle w:val="TOC1"/>
        <w:rPr>
          <w:rFonts w:asciiTheme="minorHAnsi" w:eastAsiaTheme="minorEastAsia" w:hAnsiTheme="minorHAnsi" w:cstheme="minorBidi"/>
          <w:b w:val="0"/>
          <w:bCs w:val="0"/>
          <w:caps w:val="0"/>
          <w:noProof/>
          <w:szCs w:val="22"/>
          <w:lang w:val="en-US"/>
        </w:rPr>
      </w:pPr>
      <w:hyperlink w:anchor="_Toc401145524" w:history="1">
        <w:r w:rsidR="00F45F39" w:rsidRPr="002F154B">
          <w:rPr>
            <w:rStyle w:val="Hyperlink"/>
            <w:noProof/>
          </w:rPr>
          <w:t>1</w:t>
        </w:r>
        <w:r w:rsidR="00F45F39">
          <w:rPr>
            <w:rFonts w:asciiTheme="minorHAnsi" w:eastAsiaTheme="minorEastAsia" w:hAnsiTheme="minorHAnsi" w:cstheme="minorBidi"/>
            <w:b w:val="0"/>
            <w:bCs w:val="0"/>
            <w:caps w:val="0"/>
            <w:noProof/>
            <w:szCs w:val="22"/>
            <w:lang w:val="en-US"/>
          </w:rPr>
          <w:tab/>
        </w:r>
        <w:r w:rsidR="00F45F39" w:rsidRPr="002F154B">
          <w:rPr>
            <w:rStyle w:val="Hyperlink"/>
            <w:noProof/>
            <w:highlight w:val="green"/>
          </w:rPr>
          <w:t>Introduction</w:t>
        </w:r>
        <w:r w:rsidR="00F45F39">
          <w:rPr>
            <w:noProof/>
            <w:webHidden/>
          </w:rPr>
          <w:tab/>
        </w:r>
        <w:r w:rsidR="00F45F39">
          <w:rPr>
            <w:noProof/>
            <w:webHidden/>
          </w:rPr>
          <w:fldChar w:fldCharType="begin"/>
        </w:r>
        <w:r w:rsidR="00F45F39">
          <w:rPr>
            <w:noProof/>
            <w:webHidden/>
          </w:rPr>
          <w:instrText xml:space="preserve"> PAGEREF _Toc401145524 \h </w:instrText>
        </w:r>
        <w:r w:rsidR="00F45F39">
          <w:rPr>
            <w:noProof/>
            <w:webHidden/>
          </w:rPr>
        </w:r>
        <w:r w:rsidR="00F45F39">
          <w:rPr>
            <w:noProof/>
            <w:webHidden/>
          </w:rPr>
          <w:fldChar w:fldCharType="separate"/>
        </w:r>
        <w:r w:rsidR="00F45F39">
          <w:rPr>
            <w:noProof/>
            <w:webHidden/>
          </w:rPr>
          <w:t>5</w:t>
        </w:r>
        <w:r w:rsidR="00F45F39">
          <w:rPr>
            <w:noProof/>
            <w:webHidden/>
          </w:rPr>
          <w:fldChar w:fldCharType="end"/>
        </w:r>
      </w:hyperlink>
    </w:p>
    <w:p w14:paraId="2D9BBD6A" w14:textId="77777777" w:rsidR="00F45F39" w:rsidRDefault="007E327A">
      <w:pPr>
        <w:pStyle w:val="TOC2"/>
        <w:rPr>
          <w:rFonts w:asciiTheme="minorHAnsi" w:eastAsiaTheme="minorEastAsia" w:hAnsiTheme="minorHAnsi" w:cstheme="minorBidi"/>
          <w:bCs w:val="0"/>
          <w:noProof/>
          <w:szCs w:val="22"/>
          <w:lang w:val="en-US"/>
        </w:rPr>
      </w:pPr>
      <w:hyperlink w:anchor="_Toc401145525" w:history="1">
        <w:r w:rsidR="00F45F39" w:rsidRPr="002F154B">
          <w:rPr>
            <w:rStyle w:val="Hyperlink"/>
            <w:noProof/>
          </w:rPr>
          <w:t>1.1</w:t>
        </w:r>
        <w:r w:rsidR="00F45F39">
          <w:rPr>
            <w:rFonts w:asciiTheme="minorHAnsi" w:eastAsiaTheme="minorEastAsia" w:hAnsiTheme="minorHAnsi" w:cstheme="minorBidi"/>
            <w:bCs w:val="0"/>
            <w:noProof/>
            <w:szCs w:val="22"/>
            <w:lang w:val="en-US"/>
          </w:rPr>
          <w:tab/>
        </w:r>
        <w:r w:rsidR="00F45F39" w:rsidRPr="002F154B">
          <w:rPr>
            <w:rStyle w:val="Hyperlink"/>
            <w:noProof/>
          </w:rPr>
          <w:t>Heading 2</w:t>
        </w:r>
        <w:r w:rsidR="00F45F39">
          <w:rPr>
            <w:noProof/>
            <w:webHidden/>
          </w:rPr>
          <w:tab/>
        </w:r>
        <w:r w:rsidR="00F45F39">
          <w:rPr>
            <w:noProof/>
            <w:webHidden/>
          </w:rPr>
          <w:fldChar w:fldCharType="begin"/>
        </w:r>
        <w:r w:rsidR="00F45F39">
          <w:rPr>
            <w:noProof/>
            <w:webHidden/>
          </w:rPr>
          <w:instrText xml:space="preserve"> PAGEREF _Toc401145525 \h </w:instrText>
        </w:r>
        <w:r w:rsidR="00F45F39">
          <w:rPr>
            <w:noProof/>
            <w:webHidden/>
          </w:rPr>
        </w:r>
        <w:r w:rsidR="00F45F39">
          <w:rPr>
            <w:noProof/>
            <w:webHidden/>
          </w:rPr>
          <w:fldChar w:fldCharType="separate"/>
        </w:r>
        <w:r w:rsidR="00F45F39">
          <w:rPr>
            <w:noProof/>
            <w:webHidden/>
          </w:rPr>
          <w:t>5</w:t>
        </w:r>
        <w:r w:rsidR="00F45F39">
          <w:rPr>
            <w:noProof/>
            <w:webHidden/>
          </w:rPr>
          <w:fldChar w:fldCharType="end"/>
        </w:r>
      </w:hyperlink>
    </w:p>
    <w:p w14:paraId="4ABE45E0" w14:textId="77777777" w:rsidR="00F45F39" w:rsidRDefault="007E327A">
      <w:pPr>
        <w:pStyle w:val="TOC3"/>
        <w:rPr>
          <w:rFonts w:asciiTheme="minorHAnsi" w:eastAsiaTheme="minorEastAsia" w:hAnsiTheme="minorHAnsi" w:cstheme="minorBidi"/>
          <w:noProof/>
          <w:sz w:val="22"/>
          <w:szCs w:val="22"/>
          <w:lang w:val="en-US"/>
        </w:rPr>
      </w:pPr>
      <w:hyperlink w:anchor="_Toc401145526" w:history="1">
        <w:r w:rsidR="00F45F39" w:rsidRPr="002F154B">
          <w:rPr>
            <w:rStyle w:val="Hyperlink"/>
            <w:noProof/>
          </w:rPr>
          <w:t>1.1.1</w:t>
        </w:r>
        <w:r w:rsidR="00F45F39">
          <w:rPr>
            <w:rFonts w:asciiTheme="minorHAnsi" w:eastAsiaTheme="minorEastAsia" w:hAnsiTheme="minorHAnsi" w:cstheme="minorBidi"/>
            <w:noProof/>
            <w:sz w:val="22"/>
            <w:szCs w:val="22"/>
            <w:lang w:val="en-US"/>
          </w:rPr>
          <w:tab/>
        </w:r>
        <w:r w:rsidR="00F45F39" w:rsidRPr="002F154B">
          <w:rPr>
            <w:rStyle w:val="Hyperlink"/>
            <w:noProof/>
          </w:rPr>
          <w:t>Heading 3</w:t>
        </w:r>
        <w:r w:rsidR="00F45F39">
          <w:rPr>
            <w:noProof/>
            <w:webHidden/>
          </w:rPr>
          <w:tab/>
        </w:r>
        <w:r w:rsidR="00F45F39">
          <w:rPr>
            <w:noProof/>
            <w:webHidden/>
          </w:rPr>
          <w:fldChar w:fldCharType="begin"/>
        </w:r>
        <w:r w:rsidR="00F45F39">
          <w:rPr>
            <w:noProof/>
            <w:webHidden/>
          </w:rPr>
          <w:instrText xml:space="preserve"> PAGEREF _Toc401145526 \h </w:instrText>
        </w:r>
        <w:r w:rsidR="00F45F39">
          <w:rPr>
            <w:noProof/>
            <w:webHidden/>
          </w:rPr>
        </w:r>
        <w:r w:rsidR="00F45F39">
          <w:rPr>
            <w:noProof/>
            <w:webHidden/>
          </w:rPr>
          <w:fldChar w:fldCharType="separate"/>
        </w:r>
        <w:r w:rsidR="00F45F39">
          <w:rPr>
            <w:noProof/>
            <w:webHidden/>
          </w:rPr>
          <w:t>5</w:t>
        </w:r>
        <w:r w:rsidR="00F45F39">
          <w:rPr>
            <w:noProof/>
            <w:webHidden/>
          </w:rPr>
          <w:fldChar w:fldCharType="end"/>
        </w:r>
      </w:hyperlink>
    </w:p>
    <w:p w14:paraId="008B8F53" w14:textId="77777777" w:rsidR="00F45F39" w:rsidRDefault="007E327A">
      <w:pPr>
        <w:pStyle w:val="TOC3"/>
        <w:rPr>
          <w:rFonts w:asciiTheme="minorHAnsi" w:eastAsiaTheme="minorEastAsia" w:hAnsiTheme="minorHAnsi" w:cstheme="minorBidi"/>
          <w:noProof/>
          <w:sz w:val="22"/>
          <w:szCs w:val="22"/>
          <w:lang w:val="en-US"/>
        </w:rPr>
      </w:pPr>
      <w:hyperlink w:anchor="_Toc401145527" w:history="1">
        <w:r w:rsidR="00F45F39" w:rsidRPr="002F154B">
          <w:rPr>
            <w:rStyle w:val="Hyperlink"/>
            <w:noProof/>
          </w:rPr>
          <w:t>1.1.2</w:t>
        </w:r>
        <w:r w:rsidR="00F45F39">
          <w:rPr>
            <w:rFonts w:asciiTheme="minorHAnsi" w:eastAsiaTheme="minorEastAsia" w:hAnsiTheme="minorHAnsi" w:cstheme="minorBidi"/>
            <w:noProof/>
            <w:sz w:val="22"/>
            <w:szCs w:val="22"/>
            <w:lang w:val="en-US"/>
          </w:rPr>
          <w:tab/>
        </w:r>
        <w:r w:rsidR="00F45F39" w:rsidRPr="002F154B">
          <w:rPr>
            <w:rStyle w:val="Hyperlink"/>
            <w:noProof/>
          </w:rPr>
          <w:t>Heading 3</w:t>
        </w:r>
        <w:r w:rsidR="00F45F39">
          <w:rPr>
            <w:noProof/>
            <w:webHidden/>
          </w:rPr>
          <w:tab/>
        </w:r>
        <w:r w:rsidR="00F45F39">
          <w:rPr>
            <w:noProof/>
            <w:webHidden/>
          </w:rPr>
          <w:fldChar w:fldCharType="begin"/>
        </w:r>
        <w:r w:rsidR="00F45F39">
          <w:rPr>
            <w:noProof/>
            <w:webHidden/>
          </w:rPr>
          <w:instrText xml:space="preserve"> PAGEREF _Toc401145527 \h </w:instrText>
        </w:r>
        <w:r w:rsidR="00F45F39">
          <w:rPr>
            <w:noProof/>
            <w:webHidden/>
          </w:rPr>
        </w:r>
        <w:r w:rsidR="00F45F39">
          <w:rPr>
            <w:noProof/>
            <w:webHidden/>
          </w:rPr>
          <w:fldChar w:fldCharType="separate"/>
        </w:r>
        <w:r w:rsidR="00F45F39">
          <w:rPr>
            <w:noProof/>
            <w:webHidden/>
          </w:rPr>
          <w:t>5</w:t>
        </w:r>
        <w:r w:rsidR="00F45F39">
          <w:rPr>
            <w:noProof/>
            <w:webHidden/>
          </w:rPr>
          <w:fldChar w:fldCharType="end"/>
        </w:r>
      </w:hyperlink>
    </w:p>
    <w:p w14:paraId="05061AAE" w14:textId="77777777" w:rsidR="00F45F39" w:rsidRDefault="007E327A">
      <w:pPr>
        <w:pStyle w:val="TOC1"/>
        <w:rPr>
          <w:rFonts w:asciiTheme="minorHAnsi" w:eastAsiaTheme="minorEastAsia" w:hAnsiTheme="minorHAnsi" w:cstheme="minorBidi"/>
          <w:b w:val="0"/>
          <w:bCs w:val="0"/>
          <w:caps w:val="0"/>
          <w:noProof/>
          <w:szCs w:val="22"/>
          <w:lang w:val="en-US"/>
        </w:rPr>
      </w:pPr>
      <w:hyperlink w:anchor="_Toc401145528" w:history="1">
        <w:r w:rsidR="00F45F39" w:rsidRPr="002F154B">
          <w:rPr>
            <w:rStyle w:val="Hyperlink"/>
            <w:noProof/>
          </w:rPr>
          <w:t>2</w:t>
        </w:r>
        <w:r w:rsidR="00F45F39">
          <w:rPr>
            <w:rFonts w:asciiTheme="minorHAnsi" w:eastAsiaTheme="minorEastAsia" w:hAnsiTheme="minorHAnsi" w:cstheme="minorBidi"/>
            <w:b w:val="0"/>
            <w:bCs w:val="0"/>
            <w:caps w:val="0"/>
            <w:noProof/>
            <w:szCs w:val="22"/>
            <w:lang w:val="en-US"/>
          </w:rPr>
          <w:tab/>
        </w:r>
        <w:r w:rsidR="00F45F39" w:rsidRPr="002F154B">
          <w:rPr>
            <w:rStyle w:val="Hyperlink"/>
            <w:noProof/>
            <w:highlight w:val="green"/>
          </w:rPr>
          <w:t>Background</w:t>
        </w:r>
        <w:r w:rsidR="00F45F39">
          <w:rPr>
            <w:noProof/>
            <w:webHidden/>
          </w:rPr>
          <w:tab/>
        </w:r>
        <w:r w:rsidR="00F45F39">
          <w:rPr>
            <w:noProof/>
            <w:webHidden/>
          </w:rPr>
          <w:fldChar w:fldCharType="begin"/>
        </w:r>
        <w:r w:rsidR="00F45F39">
          <w:rPr>
            <w:noProof/>
            <w:webHidden/>
          </w:rPr>
          <w:instrText xml:space="preserve"> PAGEREF _Toc401145528 \h </w:instrText>
        </w:r>
        <w:r w:rsidR="00F45F39">
          <w:rPr>
            <w:noProof/>
            <w:webHidden/>
          </w:rPr>
        </w:r>
        <w:r w:rsidR="00F45F39">
          <w:rPr>
            <w:noProof/>
            <w:webHidden/>
          </w:rPr>
          <w:fldChar w:fldCharType="separate"/>
        </w:r>
        <w:r w:rsidR="00F45F39">
          <w:rPr>
            <w:noProof/>
            <w:webHidden/>
          </w:rPr>
          <w:t>5</w:t>
        </w:r>
        <w:r w:rsidR="00F45F39">
          <w:rPr>
            <w:noProof/>
            <w:webHidden/>
          </w:rPr>
          <w:fldChar w:fldCharType="end"/>
        </w:r>
      </w:hyperlink>
    </w:p>
    <w:p w14:paraId="563A292D" w14:textId="77777777" w:rsidR="00F45F39" w:rsidRDefault="007E327A">
      <w:pPr>
        <w:pStyle w:val="TOC2"/>
        <w:rPr>
          <w:rFonts w:asciiTheme="minorHAnsi" w:eastAsiaTheme="minorEastAsia" w:hAnsiTheme="minorHAnsi" w:cstheme="minorBidi"/>
          <w:bCs w:val="0"/>
          <w:noProof/>
          <w:szCs w:val="22"/>
          <w:lang w:val="en-US"/>
        </w:rPr>
      </w:pPr>
      <w:hyperlink w:anchor="_Toc401145529" w:history="1">
        <w:r w:rsidR="00F45F39" w:rsidRPr="002F154B">
          <w:rPr>
            <w:rStyle w:val="Hyperlink"/>
            <w:noProof/>
          </w:rPr>
          <w:t>2.1</w:t>
        </w:r>
        <w:r w:rsidR="00F45F39">
          <w:rPr>
            <w:rFonts w:asciiTheme="minorHAnsi" w:eastAsiaTheme="minorEastAsia" w:hAnsiTheme="minorHAnsi" w:cstheme="minorBidi"/>
            <w:bCs w:val="0"/>
            <w:noProof/>
            <w:szCs w:val="22"/>
            <w:lang w:val="en-US"/>
          </w:rPr>
          <w:tab/>
        </w:r>
        <w:r w:rsidR="00F45F39" w:rsidRPr="002F154B">
          <w:rPr>
            <w:rStyle w:val="Hyperlink"/>
            <w:noProof/>
          </w:rPr>
          <w:t>Heading 2 again</w:t>
        </w:r>
        <w:r w:rsidR="00F45F39">
          <w:rPr>
            <w:noProof/>
            <w:webHidden/>
          </w:rPr>
          <w:tab/>
        </w:r>
        <w:r w:rsidR="00F45F39">
          <w:rPr>
            <w:noProof/>
            <w:webHidden/>
          </w:rPr>
          <w:fldChar w:fldCharType="begin"/>
        </w:r>
        <w:r w:rsidR="00F45F39">
          <w:rPr>
            <w:noProof/>
            <w:webHidden/>
          </w:rPr>
          <w:instrText xml:space="preserve"> PAGEREF _Toc401145529 \h </w:instrText>
        </w:r>
        <w:r w:rsidR="00F45F39">
          <w:rPr>
            <w:noProof/>
            <w:webHidden/>
          </w:rPr>
        </w:r>
        <w:r w:rsidR="00F45F39">
          <w:rPr>
            <w:noProof/>
            <w:webHidden/>
          </w:rPr>
          <w:fldChar w:fldCharType="separate"/>
        </w:r>
        <w:r w:rsidR="00F45F39">
          <w:rPr>
            <w:noProof/>
            <w:webHidden/>
          </w:rPr>
          <w:t>5</w:t>
        </w:r>
        <w:r w:rsidR="00F45F39">
          <w:rPr>
            <w:noProof/>
            <w:webHidden/>
          </w:rPr>
          <w:fldChar w:fldCharType="end"/>
        </w:r>
      </w:hyperlink>
    </w:p>
    <w:p w14:paraId="104A8FE2" w14:textId="77777777" w:rsidR="00F45F39" w:rsidRDefault="007E327A">
      <w:pPr>
        <w:pStyle w:val="TOC3"/>
        <w:rPr>
          <w:rFonts w:asciiTheme="minorHAnsi" w:eastAsiaTheme="minorEastAsia" w:hAnsiTheme="minorHAnsi" w:cstheme="minorBidi"/>
          <w:noProof/>
          <w:sz w:val="22"/>
          <w:szCs w:val="22"/>
          <w:lang w:val="en-US"/>
        </w:rPr>
      </w:pPr>
      <w:hyperlink w:anchor="_Toc401145530" w:history="1">
        <w:r w:rsidR="00F45F39" w:rsidRPr="002F154B">
          <w:rPr>
            <w:rStyle w:val="Hyperlink"/>
            <w:noProof/>
          </w:rPr>
          <w:t>2.1.1</w:t>
        </w:r>
        <w:r w:rsidR="00F45F39">
          <w:rPr>
            <w:rFonts w:asciiTheme="minorHAnsi" w:eastAsiaTheme="minorEastAsia" w:hAnsiTheme="minorHAnsi" w:cstheme="minorBidi"/>
            <w:noProof/>
            <w:sz w:val="22"/>
            <w:szCs w:val="22"/>
            <w:lang w:val="en-US"/>
          </w:rPr>
          <w:tab/>
        </w:r>
        <w:r w:rsidR="00F45F39" w:rsidRPr="002F154B">
          <w:rPr>
            <w:rStyle w:val="Hyperlink"/>
            <w:noProof/>
          </w:rPr>
          <w:t>Heading 3 again</w:t>
        </w:r>
        <w:r w:rsidR="00F45F39">
          <w:rPr>
            <w:noProof/>
            <w:webHidden/>
          </w:rPr>
          <w:tab/>
        </w:r>
        <w:r w:rsidR="00F45F39">
          <w:rPr>
            <w:noProof/>
            <w:webHidden/>
          </w:rPr>
          <w:fldChar w:fldCharType="begin"/>
        </w:r>
        <w:r w:rsidR="00F45F39">
          <w:rPr>
            <w:noProof/>
            <w:webHidden/>
          </w:rPr>
          <w:instrText xml:space="preserve"> PAGEREF _Toc401145530 \h </w:instrText>
        </w:r>
        <w:r w:rsidR="00F45F39">
          <w:rPr>
            <w:noProof/>
            <w:webHidden/>
          </w:rPr>
        </w:r>
        <w:r w:rsidR="00F45F39">
          <w:rPr>
            <w:noProof/>
            <w:webHidden/>
          </w:rPr>
          <w:fldChar w:fldCharType="separate"/>
        </w:r>
        <w:r w:rsidR="00F45F39">
          <w:rPr>
            <w:noProof/>
            <w:webHidden/>
          </w:rPr>
          <w:t>6</w:t>
        </w:r>
        <w:r w:rsidR="00F45F39">
          <w:rPr>
            <w:noProof/>
            <w:webHidden/>
          </w:rPr>
          <w:fldChar w:fldCharType="end"/>
        </w:r>
      </w:hyperlink>
    </w:p>
    <w:p w14:paraId="177E9BE2" w14:textId="77777777" w:rsidR="00F45F39" w:rsidRDefault="007E327A">
      <w:pPr>
        <w:pStyle w:val="TOC1"/>
        <w:rPr>
          <w:rFonts w:asciiTheme="minorHAnsi" w:eastAsiaTheme="minorEastAsia" w:hAnsiTheme="minorHAnsi" w:cstheme="minorBidi"/>
          <w:b w:val="0"/>
          <w:bCs w:val="0"/>
          <w:caps w:val="0"/>
          <w:noProof/>
          <w:szCs w:val="22"/>
          <w:lang w:val="en-US"/>
        </w:rPr>
      </w:pPr>
      <w:hyperlink w:anchor="_Toc401145531" w:history="1">
        <w:r w:rsidR="00F45F39" w:rsidRPr="002F154B">
          <w:rPr>
            <w:rStyle w:val="Hyperlink"/>
            <w:noProof/>
            <w:highlight w:val="green"/>
          </w:rPr>
          <w:t>3</w:t>
        </w:r>
        <w:r w:rsidR="00F45F39">
          <w:rPr>
            <w:rFonts w:asciiTheme="minorHAnsi" w:eastAsiaTheme="minorEastAsia" w:hAnsiTheme="minorHAnsi" w:cstheme="minorBidi"/>
            <w:b w:val="0"/>
            <w:bCs w:val="0"/>
            <w:caps w:val="0"/>
            <w:noProof/>
            <w:szCs w:val="22"/>
            <w:lang w:val="en-US"/>
          </w:rPr>
          <w:tab/>
        </w:r>
        <w:r w:rsidR="00F45F39" w:rsidRPr="002F154B">
          <w:rPr>
            <w:rStyle w:val="Hyperlink"/>
            <w:noProof/>
            <w:highlight w:val="green"/>
          </w:rPr>
          <w:t>Purpose</w:t>
        </w:r>
        <w:r w:rsidR="00F45F39">
          <w:rPr>
            <w:noProof/>
            <w:webHidden/>
          </w:rPr>
          <w:tab/>
        </w:r>
        <w:r w:rsidR="00F45F39">
          <w:rPr>
            <w:noProof/>
            <w:webHidden/>
          </w:rPr>
          <w:fldChar w:fldCharType="begin"/>
        </w:r>
        <w:r w:rsidR="00F45F39">
          <w:rPr>
            <w:noProof/>
            <w:webHidden/>
          </w:rPr>
          <w:instrText xml:space="preserve"> PAGEREF _Toc401145531 \h </w:instrText>
        </w:r>
        <w:r w:rsidR="00F45F39">
          <w:rPr>
            <w:noProof/>
            <w:webHidden/>
          </w:rPr>
        </w:r>
        <w:r w:rsidR="00F45F39">
          <w:rPr>
            <w:noProof/>
            <w:webHidden/>
          </w:rPr>
          <w:fldChar w:fldCharType="separate"/>
        </w:r>
        <w:r w:rsidR="00F45F39">
          <w:rPr>
            <w:noProof/>
            <w:webHidden/>
          </w:rPr>
          <w:t>6</w:t>
        </w:r>
        <w:r w:rsidR="00F45F39">
          <w:rPr>
            <w:noProof/>
            <w:webHidden/>
          </w:rPr>
          <w:fldChar w:fldCharType="end"/>
        </w:r>
      </w:hyperlink>
    </w:p>
    <w:p w14:paraId="36D17847" w14:textId="6A21BAA7" w:rsidR="005207B2" w:rsidRDefault="00F45F39" w:rsidP="002D4569">
      <w:pPr>
        <w:pStyle w:val="BodyText"/>
      </w:pPr>
      <w:r>
        <w:rPr>
          <w:b/>
          <w:szCs w:val="20"/>
        </w:rPr>
        <w:fldChar w:fldCharType="end"/>
      </w:r>
    </w:p>
    <w:p w14:paraId="1D001004" w14:textId="77777777" w:rsidR="00E22226" w:rsidRDefault="00E22226" w:rsidP="00E22226">
      <w:pPr>
        <w:pStyle w:val="Title"/>
      </w:pPr>
      <w:bookmarkStart w:id="42" w:name="_Toc401145521"/>
      <w:r>
        <w:t>Index of Tables</w:t>
      </w:r>
      <w:bookmarkEnd w:id="42"/>
    </w:p>
    <w:p w14:paraId="2673233A" w14:textId="77777777" w:rsidR="001F045B" w:rsidRDefault="00F46430">
      <w:pPr>
        <w:pStyle w:val="TableofFigures"/>
        <w:rPr>
          <w:rFonts w:ascii="Calibri" w:hAnsi="Calibri"/>
          <w:noProof/>
          <w:szCs w:val="22"/>
          <w:lang w:eastAsia="en-GB"/>
        </w:rPr>
      </w:pPr>
      <w:r>
        <w:fldChar w:fldCharType="begin"/>
      </w:r>
      <w:r w:rsidR="00E22226">
        <w:instrText xml:space="preserve"> TOC \h \z \t "Table_#" \c </w:instrText>
      </w:r>
      <w:r>
        <w:fldChar w:fldCharType="separate"/>
      </w:r>
      <w:hyperlink w:anchor="_Toc216497068" w:history="1">
        <w:r w:rsidR="001F045B" w:rsidRPr="00B83F3E">
          <w:rPr>
            <w:rStyle w:val="Hyperlink"/>
            <w:noProof/>
          </w:rPr>
          <w:t>Table 1</w:t>
        </w:r>
        <w:r w:rsidR="001F045B">
          <w:rPr>
            <w:rFonts w:ascii="Calibri" w:hAnsi="Calibri"/>
            <w:noProof/>
            <w:szCs w:val="22"/>
            <w:lang w:eastAsia="en-GB"/>
          </w:rPr>
          <w:tab/>
        </w:r>
        <w:r w:rsidR="001F045B" w:rsidRPr="00B83F3E">
          <w:rPr>
            <w:rStyle w:val="Hyperlink"/>
            <w:noProof/>
          </w:rPr>
          <w:t>Title required (Title goes above the table)</w:t>
        </w:r>
        <w:r w:rsidR="001F045B">
          <w:rPr>
            <w:noProof/>
            <w:webHidden/>
          </w:rPr>
          <w:tab/>
        </w:r>
        <w:r>
          <w:rPr>
            <w:noProof/>
            <w:webHidden/>
          </w:rPr>
          <w:fldChar w:fldCharType="begin"/>
        </w:r>
        <w:r w:rsidR="001F045B">
          <w:rPr>
            <w:noProof/>
            <w:webHidden/>
          </w:rPr>
          <w:instrText xml:space="preserve"> PAGEREF _Toc216497068 \h </w:instrText>
        </w:r>
        <w:r>
          <w:rPr>
            <w:noProof/>
            <w:webHidden/>
          </w:rPr>
        </w:r>
        <w:r>
          <w:rPr>
            <w:noProof/>
            <w:webHidden/>
          </w:rPr>
          <w:fldChar w:fldCharType="separate"/>
        </w:r>
        <w:r w:rsidR="0044197E">
          <w:rPr>
            <w:noProof/>
            <w:webHidden/>
          </w:rPr>
          <w:t>4</w:t>
        </w:r>
        <w:r>
          <w:rPr>
            <w:noProof/>
            <w:webHidden/>
          </w:rPr>
          <w:fldChar w:fldCharType="end"/>
        </w:r>
      </w:hyperlink>
    </w:p>
    <w:p w14:paraId="2A1B1D45" w14:textId="77777777" w:rsidR="00E22226" w:rsidRDefault="00F46430" w:rsidP="00E22226">
      <w:pPr>
        <w:pStyle w:val="BodyText"/>
      </w:pPr>
      <w:r>
        <w:fldChar w:fldCharType="end"/>
      </w:r>
    </w:p>
    <w:p w14:paraId="6D3EB88E" w14:textId="77777777" w:rsidR="002D4569" w:rsidRPr="0044047B" w:rsidRDefault="002D4569" w:rsidP="002D4569">
      <w:pPr>
        <w:pStyle w:val="BodyText"/>
      </w:pPr>
    </w:p>
    <w:p w14:paraId="1A3B0D49" w14:textId="77777777" w:rsidR="002D4569" w:rsidRDefault="002D4569" w:rsidP="00D30727">
      <w:pPr>
        <w:pStyle w:val="Title"/>
      </w:pPr>
      <w:bookmarkStart w:id="43" w:name="_Toc401145522"/>
      <w:r>
        <w:t>Index of Figures</w:t>
      </w:r>
      <w:bookmarkEnd w:id="43"/>
    </w:p>
    <w:p w14:paraId="667959FF" w14:textId="77777777" w:rsidR="001F045B" w:rsidRDefault="00F46430">
      <w:pPr>
        <w:pStyle w:val="TableofFigures"/>
        <w:rPr>
          <w:rFonts w:ascii="Calibri" w:hAnsi="Calibri"/>
          <w:noProof/>
          <w:szCs w:val="22"/>
          <w:lang w:eastAsia="en-GB"/>
        </w:rPr>
      </w:pPr>
      <w:r>
        <w:fldChar w:fldCharType="begin"/>
      </w:r>
      <w:r w:rsidR="002D4569">
        <w:instrText xml:space="preserve"> TOC \h \z \t "Figure_#" \c </w:instrText>
      </w:r>
      <w:r>
        <w:fldChar w:fldCharType="separate"/>
      </w:r>
      <w:hyperlink w:anchor="_Toc216497075" w:history="1">
        <w:r w:rsidR="001F045B" w:rsidRPr="00BE558D">
          <w:rPr>
            <w:rStyle w:val="Hyperlink"/>
            <w:noProof/>
          </w:rPr>
          <w:t>Figure 1</w:t>
        </w:r>
        <w:r w:rsidR="001F045B">
          <w:rPr>
            <w:rFonts w:ascii="Calibri" w:hAnsi="Calibri"/>
            <w:noProof/>
            <w:szCs w:val="22"/>
            <w:lang w:eastAsia="en-GB"/>
          </w:rPr>
          <w:tab/>
        </w:r>
        <w:r w:rsidR="001F045B" w:rsidRPr="00BE558D">
          <w:rPr>
            <w:rStyle w:val="Hyperlink"/>
            <w:noProof/>
          </w:rPr>
          <w:t>Title required (Title goes below the figure)</w:t>
        </w:r>
        <w:r w:rsidR="001F045B">
          <w:rPr>
            <w:noProof/>
            <w:webHidden/>
          </w:rPr>
          <w:tab/>
        </w:r>
        <w:r>
          <w:rPr>
            <w:noProof/>
            <w:webHidden/>
          </w:rPr>
          <w:fldChar w:fldCharType="begin"/>
        </w:r>
        <w:r w:rsidR="001F045B">
          <w:rPr>
            <w:noProof/>
            <w:webHidden/>
          </w:rPr>
          <w:instrText xml:space="preserve"> PAGEREF _Toc216497075 \h </w:instrText>
        </w:r>
        <w:r>
          <w:rPr>
            <w:noProof/>
            <w:webHidden/>
          </w:rPr>
        </w:r>
        <w:r>
          <w:rPr>
            <w:noProof/>
            <w:webHidden/>
          </w:rPr>
          <w:fldChar w:fldCharType="separate"/>
        </w:r>
        <w:r w:rsidR="0044197E">
          <w:rPr>
            <w:noProof/>
            <w:webHidden/>
          </w:rPr>
          <w:t>4</w:t>
        </w:r>
        <w:r>
          <w:rPr>
            <w:noProof/>
            <w:webHidden/>
          </w:rPr>
          <w:fldChar w:fldCharType="end"/>
        </w:r>
      </w:hyperlink>
    </w:p>
    <w:p w14:paraId="587E797B" w14:textId="77777777" w:rsidR="002D4569" w:rsidRDefault="00F46430" w:rsidP="002D4569">
      <w:pPr>
        <w:pStyle w:val="BodyText"/>
      </w:pPr>
      <w:r>
        <w:fldChar w:fldCharType="end"/>
      </w:r>
    </w:p>
    <w:p w14:paraId="07074877" w14:textId="1EF3EF59" w:rsidR="00985597" w:rsidRDefault="00460028" w:rsidP="00D30727">
      <w:pPr>
        <w:pStyle w:val="Title"/>
      </w:pPr>
      <w:r>
        <w:br w:type="page"/>
      </w:r>
      <w:bookmarkStart w:id="44" w:name="_Toc401145523"/>
      <w:r w:rsidR="00985597">
        <w:lastRenderedPageBreak/>
        <w:t>Annex</w:t>
      </w:r>
      <w:r w:rsidR="00E22226">
        <w:t xml:space="preserve"> </w:t>
      </w:r>
      <w:bookmarkEnd w:id="44"/>
      <w:ins w:id="45" w:author="Jens Kristian Jensen" w:date="2014-10-16T09:02:00Z">
        <w:r w:rsidR="00660E3D">
          <w:t>A</w:t>
        </w:r>
      </w:ins>
    </w:p>
    <w:p w14:paraId="3D73BC78" w14:textId="09829064" w:rsidR="009E1230" w:rsidRPr="00985597" w:rsidRDefault="0093387E" w:rsidP="00985597">
      <w:pPr>
        <w:pStyle w:val="BodyText"/>
        <w:jc w:val="center"/>
        <w:rPr>
          <w:b/>
          <w:sz w:val="32"/>
          <w:szCs w:val="32"/>
        </w:rPr>
      </w:pPr>
      <w:r>
        <w:rPr>
          <w:b/>
          <w:sz w:val="32"/>
          <w:szCs w:val="32"/>
        </w:rPr>
        <w:t xml:space="preserve">Rationale for </w:t>
      </w:r>
      <w:r w:rsidR="004D3F5E">
        <w:rPr>
          <w:b/>
          <w:sz w:val="32"/>
          <w:szCs w:val="32"/>
        </w:rPr>
        <w:t>recommendation of transition arrangements</w:t>
      </w:r>
    </w:p>
    <w:p w14:paraId="1C122D20" w14:textId="05766A70" w:rsidR="003C44EB" w:rsidRPr="00371BEF" w:rsidRDefault="003C44EB" w:rsidP="00EE3BAA">
      <w:pPr>
        <w:pStyle w:val="Heading1"/>
        <w:numPr>
          <w:ilvl w:val="0"/>
          <w:numId w:val="1"/>
        </w:numPr>
      </w:pPr>
      <w:bookmarkStart w:id="46" w:name="_Toc216489705"/>
      <w:bookmarkStart w:id="47" w:name="_Toc401145524"/>
      <w:r w:rsidRPr="00A14A4B">
        <w:rPr>
          <w:highlight w:val="green"/>
        </w:rPr>
        <w:t>Introduction</w:t>
      </w:r>
      <w:bookmarkEnd w:id="46"/>
      <w:bookmarkEnd w:id="47"/>
    </w:p>
    <w:p w14:paraId="21B94190" w14:textId="18E38CF7" w:rsidR="00D851E1" w:rsidRDefault="001E237F" w:rsidP="001E237F">
      <w:pPr>
        <w:ind w:firstLineChars="250" w:firstLine="550"/>
        <w:rPr>
          <w:lang w:eastAsia="de-DE"/>
        </w:rPr>
      </w:pPr>
      <w:r>
        <w:rPr>
          <w:rFonts w:hint="eastAsia"/>
        </w:rPr>
        <w:t xml:space="preserve">VHF Data Exchange System (VDES) is a technological concept developed by </w:t>
      </w:r>
      <w:r>
        <w:t>the</w:t>
      </w:r>
      <w:r>
        <w:rPr>
          <w:rFonts w:hint="eastAsia"/>
        </w:rPr>
        <w:t xml:space="preserve"> IALA e-NAV Committee and now widely discussed at ITU, IMO and other organizations.  VDES was originally developed to address emerging indications of overload of VHF Data Link (VDL) of AIS and simultaneously enabling a wider seamless data exchange for e-navigation, potentially supporting the modernization of GMDSS, both processes that are currently </w:t>
      </w:r>
      <w:r>
        <w:t>developed</w:t>
      </w:r>
      <w:r>
        <w:rPr>
          <w:rFonts w:hint="eastAsia"/>
        </w:rPr>
        <w:t xml:space="preserve"> by IMO.  VDES is capable of facilitating numerous applications for safety and security of navigation, protection of marine environment, efficiency of shipping and others.  VDES will </w:t>
      </w:r>
      <w:r>
        <w:t>prospectively</w:t>
      </w:r>
      <w:r>
        <w:rPr>
          <w:rFonts w:hint="eastAsia"/>
        </w:rPr>
        <w:t xml:space="preserve"> have a significant beneficial impact on the maritime information services including Aids to Navigation and VTS in the future. </w:t>
      </w:r>
    </w:p>
    <w:p w14:paraId="5B14EA55" w14:textId="77777777" w:rsidR="00D851E1" w:rsidRDefault="00D851E1" w:rsidP="003C44EB">
      <w:pPr>
        <w:rPr>
          <w:lang w:eastAsia="de-DE"/>
        </w:rPr>
      </w:pPr>
    </w:p>
    <w:p w14:paraId="37F79733" w14:textId="77777777" w:rsidR="00FA3011" w:rsidRPr="00753810" w:rsidRDefault="00FA3011" w:rsidP="00FA3011">
      <w:pPr>
        <w:pStyle w:val="AppendixHeading2"/>
      </w:pPr>
      <w:r w:rsidRPr="00753810">
        <w:t>Related documents</w:t>
      </w:r>
    </w:p>
    <w:p w14:paraId="2974C88A" w14:textId="39A1A7AB" w:rsidR="00523FF9" w:rsidRDefault="00326560" w:rsidP="00FA3011">
      <w:pPr>
        <w:pStyle w:val="BodyText"/>
        <w:rPr>
          <w:ins w:id="48" w:author="Jens Kristian Jensen" w:date="2014-10-15T17:11:00Z"/>
          <w:rFonts w:ascii="Times New Roman" w:hAnsi="Times New Roman"/>
        </w:rPr>
      </w:pPr>
      <w:ins w:id="49" w:author="Jens Kristian Jensen" w:date="2014-10-15T17:11:00Z">
        <w:r>
          <w:rPr>
            <w:rFonts w:ascii="Times New Roman" w:hAnsi="Times New Roman"/>
          </w:rPr>
          <w:t xml:space="preserve">IALA </w:t>
        </w:r>
      </w:ins>
      <w:r w:rsidR="00DC5387" w:rsidRPr="00DC5387">
        <w:rPr>
          <w:rFonts w:ascii="Times New Roman" w:hAnsi="Times New Roman"/>
        </w:rPr>
        <w:t>Guideline (1095) on Implementation of Application Specific Messages;</w:t>
      </w:r>
    </w:p>
    <w:p w14:paraId="26BB7C94" w14:textId="7C9D4D0B" w:rsidR="00326560" w:rsidRDefault="00326560" w:rsidP="00FA3011">
      <w:pPr>
        <w:pStyle w:val="BodyText"/>
        <w:rPr>
          <w:ins w:id="50" w:author="Jens Kristian Jensen" w:date="2014-10-15T17:09:00Z"/>
          <w:rFonts w:ascii="Times New Roman" w:hAnsi="Times New Roman"/>
        </w:rPr>
      </w:pPr>
      <w:ins w:id="51" w:author="Jens Kristian Jensen" w:date="2014-10-15T17:11:00Z">
        <w:r>
          <w:rPr>
            <w:rFonts w:ascii="Times New Roman" w:hAnsi="Times New Roman"/>
          </w:rPr>
          <w:t>IMO SN.1/Circ.289</w:t>
        </w:r>
      </w:ins>
    </w:p>
    <w:p w14:paraId="604F6642" w14:textId="003E311A" w:rsidR="00FA3011" w:rsidRPr="00753810" w:rsidRDefault="00FA3011" w:rsidP="00FA3011">
      <w:pPr>
        <w:pStyle w:val="BodyText"/>
        <w:rPr>
          <w:rFonts w:ascii="Times New Roman" w:hAnsi="Times New Roman"/>
        </w:rPr>
      </w:pPr>
      <w:r w:rsidRPr="00753810">
        <w:rPr>
          <w:rFonts w:ascii="Times New Roman" w:hAnsi="Times New Roman"/>
        </w:rPr>
        <w:t>WRC-15 Agenda Item 1.16</w:t>
      </w:r>
    </w:p>
    <w:p w14:paraId="6112EBA9" w14:textId="77777777" w:rsidR="00FA3011" w:rsidRPr="00753810" w:rsidRDefault="00FA3011" w:rsidP="00FA3011">
      <w:pPr>
        <w:pStyle w:val="BodyText"/>
        <w:rPr>
          <w:rFonts w:ascii="Times New Roman" w:hAnsi="Times New Roman"/>
        </w:rPr>
      </w:pPr>
      <w:r w:rsidRPr="00753810">
        <w:rPr>
          <w:rFonts w:ascii="Times New Roman" w:hAnsi="Times New Roman"/>
        </w:rPr>
        <w:t>Rec. ITU-R M.1371-5</w:t>
      </w:r>
    </w:p>
    <w:p w14:paraId="2DE78BA3" w14:textId="77777777" w:rsidR="00FA3011" w:rsidRPr="00753810" w:rsidRDefault="00FA3011" w:rsidP="00FA3011">
      <w:pPr>
        <w:pStyle w:val="BodyText"/>
        <w:rPr>
          <w:rFonts w:ascii="Times New Roman" w:hAnsi="Times New Roman"/>
        </w:rPr>
      </w:pPr>
      <w:r w:rsidRPr="00753810">
        <w:rPr>
          <w:rFonts w:ascii="Times New Roman" w:hAnsi="Times New Roman"/>
        </w:rPr>
        <w:t>Rec. ITU-R M.1842-1</w:t>
      </w:r>
    </w:p>
    <w:p w14:paraId="26E4AC81" w14:textId="77777777" w:rsidR="00FA3011" w:rsidRPr="00753810" w:rsidRDefault="00FA3011" w:rsidP="00FA3011">
      <w:pPr>
        <w:pStyle w:val="BodyText"/>
        <w:rPr>
          <w:rFonts w:ascii="Times New Roman" w:hAnsi="Times New Roman"/>
        </w:rPr>
      </w:pPr>
      <w:r w:rsidRPr="00753810">
        <w:rPr>
          <w:rFonts w:ascii="Times New Roman" w:hAnsi="Times New Roman"/>
        </w:rPr>
        <w:t>RTCM SC121 (ASM)</w:t>
      </w:r>
    </w:p>
    <w:p w14:paraId="2DBAA4DC" w14:textId="77777777" w:rsidR="00FA3011" w:rsidRPr="00753810" w:rsidRDefault="00FA3011" w:rsidP="00FA3011">
      <w:pPr>
        <w:pStyle w:val="BodyText"/>
        <w:rPr>
          <w:rFonts w:ascii="Times New Roman" w:hAnsi="Times New Roman"/>
        </w:rPr>
      </w:pPr>
      <w:r w:rsidRPr="00753810">
        <w:rPr>
          <w:rFonts w:ascii="Times New Roman" w:hAnsi="Times New Roman"/>
        </w:rPr>
        <w:t>RTCM 12301.1 (digital small messages on VHF channels)</w:t>
      </w:r>
    </w:p>
    <w:p w14:paraId="6C535726" w14:textId="77777777" w:rsidR="00FA3011" w:rsidRDefault="00FA3011" w:rsidP="00FA3011">
      <w:pPr>
        <w:pStyle w:val="BodyText"/>
        <w:rPr>
          <w:rFonts w:ascii="Times New Roman" w:hAnsi="Times New Roman"/>
        </w:rPr>
      </w:pPr>
      <w:r w:rsidRPr="00753810">
        <w:rPr>
          <w:rFonts w:ascii="Times New Roman" w:hAnsi="Times New Roman"/>
        </w:rPr>
        <w:t>FCC 2014 NPRM on Parts 80 &amp; 95, WT Docket 14-36 (incorporates RTCM 12301.1)</w:t>
      </w:r>
    </w:p>
    <w:p w14:paraId="726374DF" w14:textId="1755ED8A" w:rsidR="00D60EEB" w:rsidRPr="00753810" w:rsidRDefault="00D60EEB" w:rsidP="00FA3011">
      <w:pPr>
        <w:pStyle w:val="BodyText"/>
        <w:rPr>
          <w:rFonts w:ascii="Times New Roman" w:hAnsi="Times New Roman"/>
        </w:rPr>
      </w:pPr>
      <w:r w:rsidRPr="00D60EEB">
        <w:rPr>
          <w:rFonts w:ascii="Times New Roman" w:hAnsi="Times New Roman"/>
          <w:highlight w:val="yellow"/>
        </w:rPr>
        <w:t xml:space="preserve">Draft IALA Guideline </w:t>
      </w:r>
      <w:r w:rsidRPr="00DC5387">
        <w:rPr>
          <w:rFonts w:ascii="Times New Roman" w:hAnsi="Times New Roman"/>
          <w:highlight w:val="yellow"/>
        </w:rPr>
        <w:t>on VHF Data Ex</w:t>
      </w:r>
      <w:r w:rsidR="00DC5387" w:rsidRPr="00DC5387">
        <w:rPr>
          <w:rFonts w:ascii="Times New Roman" w:hAnsi="Times New Roman"/>
          <w:highlight w:val="yellow"/>
        </w:rPr>
        <w:t>change System</w:t>
      </w:r>
      <w:r>
        <w:rPr>
          <w:rFonts w:ascii="Times New Roman" w:hAnsi="Times New Roman"/>
        </w:rPr>
        <w:t xml:space="preserve"> </w:t>
      </w:r>
    </w:p>
    <w:p w14:paraId="10DD4918" w14:textId="1449E85A" w:rsidR="00D60EEB" w:rsidRPr="00753810" w:rsidRDefault="00D60EEB" w:rsidP="00D60EEB">
      <w:pPr>
        <w:pStyle w:val="BodyText"/>
        <w:rPr>
          <w:rFonts w:ascii="Times New Roman" w:hAnsi="Times New Roman"/>
        </w:rPr>
      </w:pPr>
      <w:r w:rsidRPr="00D60EEB">
        <w:rPr>
          <w:rFonts w:ascii="Times New Roman" w:hAnsi="Times New Roman"/>
          <w:highlight w:val="yellow"/>
        </w:rPr>
        <w:t xml:space="preserve">Design Considerations for </w:t>
      </w:r>
      <w:commentRangeStart w:id="52"/>
      <w:r w:rsidRPr="00D60EEB">
        <w:rPr>
          <w:rFonts w:ascii="Times New Roman" w:hAnsi="Times New Roman"/>
          <w:highlight w:val="yellow"/>
        </w:rPr>
        <w:t>VDES</w:t>
      </w:r>
      <w:commentRangeEnd w:id="52"/>
      <w:r w:rsidR="00326560">
        <w:rPr>
          <w:rStyle w:val="CommentReference"/>
          <w:lang w:eastAsia="de-DE"/>
        </w:rPr>
        <w:commentReference w:id="52"/>
      </w:r>
    </w:p>
    <w:p w14:paraId="3FD028FD" w14:textId="77777777" w:rsidR="00D851E1" w:rsidRPr="00371BEF" w:rsidRDefault="00D851E1" w:rsidP="003C44EB"/>
    <w:p w14:paraId="61FE34D5" w14:textId="786A4C4C" w:rsidR="00FA3011" w:rsidRDefault="00FA3011" w:rsidP="00FA3011">
      <w:pPr>
        <w:pStyle w:val="BodyText"/>
        <w:rPr>
          <w:rFonts w:ascii="Times New Roman" w:hAnsi="Times New Roman"/>
          <w:lang w:eastAsia="de-DE"/>
        </w:rPr>
      </w:pPr>
    </w:p>
    <w:p w14:paraId="27F8D309" w14:textId="77777777" w:rsidR="00FA3011" w:rsidRPr="00753810" w:rsidRDefault="00FA3011" w:rsidP="00FA3011">
      <w:pPr>
        <w:pStyle w:val="Heading1"/>
        <w:rPr>
          <w:rFonts w:ascii="Times New Roman" w:hAnsi="Times New Roman"/>
        </w:rPr>
      </w:pPr>
      <w:commentRangeStart w:id="53"/>
      <w:r w:rsidRPr="00753810">
        <w:rPr>
          <w:rFonts w:ascii="Times New Roman" w:hAnsi="Times New Roman"/>
        </w:rPr>
        <w:t>Discussion</w:t>
      </w:r>
      <w:commentRangeEnd w:id="53"/>
      <w:r w:rsidR="00045DB0">
        <w:rPr>
          <w:rStyle w:val="CommentReference"/>
          <w:b w:val="0"/>
          <w:caps w:val="0"/>
          <w:kern w:val="0"/>
        </w:rPr>
        <w:commentReference w:id="53"/>
      </w:r>
    </w:p>
    <w:p w14:paraId="5CD4A22B" w14:textId="77777777" w:rsidR="0078352D" w:rsidRDefault="0078352D" w:rsidP="0078352D">
      <w:pPr>
        <w:pStyle w:val="Heading2"/>
        <w:rPr>
          <w:ins w:id="54" w:author="Jens Kristian Jensen" w:date="2014-10-15T16:47:00Z"/>
          <w:rFonts w:eastAsia="Calibri"/>
          <w:lang w:eastAsia="de-DE"/>
        </w:rPr>
      </w:pPr>
      <w:ins w:id="55" w:author="Jens Kristian Jensen" w:date="2014-10-15T16:47:00Z">
        <w:r>
          <w:rPr>
            <w:rFonts w:eastAsia="Calibri"/>
            <w:lang w:eastAsia="de-DE"/>
          </w:rPr>
          <w:t>Primary purpose of AIS</w:t>
        </w:r>
      </w:ins>
    </w:p>
    <w:p w14:paraId="645E37E4" w14:textId="77777777" w:rsidR="0078352D" w:rsidRDefault="0078352D" w:rsidP="0078352D">
      <w:pPr>
        <w:pStyle w:val="BodyText"/>
        <w:rPr>
          <w:ins w:id="56" w:author="Jens Kristian Jensen" w:date="2014-10-15T16:47:00Z"/>
          <w:rFonts w:eastAsia="Calibri"/>
          <w:lang w:eastAsia="en-GB"/>
        </w:rPr>
      </w:pPr>
      <w:proofErr w:type="gramStart"/>
      <w:ins w:id="57" w:author="Jens Kristian Jensen" w:date="2014-10-15T16:47:00Z">
        <w:r>
          <w:t>AIS is</w:t>
        </w:r>
        <w:proofErr w:type="gramEnd"/>
        <w:r>
          <w:t xml:space="preserve"> a mandated system on board ships that meet carriage requirements to provide collision avoidance and ship identification. It is also comprised of shore infrastructure to monitor and manage the VDL. The AIS system gives ships and shore authorities the ability to quickly identify ships and their movements with the intention to ensure safe passage of all vessels through their waters.</w:t>
        </w:r>
      </w:ins>
    </w:p>
    <w:p w14:paraId="0D9311BA" w14:textId="77777777" w:rsidR="0078352D" w:rsidRDefault="0078352D" w:rsidP="0078352D">
      <w:pPr>
        <w:pStyle w:val="Heading2"/>
        <w:rPr>
          <w:ins w:id="58" w:author="Jens Kristian Jensen" w:date="2014-10-15T16:47:00Z"/>
          <w:rFonts w:eastAsia="Calibri"/>
        </w:rPr>
      </w:pPr>
      <w:ins w:id="59" w:author="Jens Kristian Jensen" w:date="2014-10-15T16:47:00Z">
        <w:r>
          <w:rPr>
            <w:rFonts w:eastAsia="Calibri"/>
          </w:rPr>
          <w:t>Additional use of AIS</w:t>
        </w:r>
      </w:ins>
    </w:p>
    <w:p w14:paraId="5E1BD5A0" w14:textId="77777777" w:rsidR="0078352D" w:rsidRDefault="0078352D" w:rsidP="0078352D">
      <w:pPr>
        <w:pStyle w:val="BodyText"/>
        <w:rPr>
          <w:ins w:id="60" w:author="Jens Kristian Jensen" w:date="2014-10-15T16:47:00Z"/>
          <w:rFonts w:eastAsia="Calibri"/>
        </w:rPr>
      </w:pPr>
      <w:ins w:id="61" w:author="Jens Kristian Jensen" w:date="2014-10-15T16:47:00Z">
        <w:r>
          <w:t>Although the primary purpose of AIS is collision avoidance and identification of ships, it also has additional capabilities. Currently AIS is also used for Aids to Navigation (AtoN), Search and Rescue (SAR), additional safety related information, and several other message types that share additional information about ships or shore infrastructure. The AIS system supports these functions including Application Specific Messages (ASM) that allow for free form data packet exchanges with limitations.</w:t>
        </w:r>
      </w:ins>
    </w:p>
    <w:p w14:paraId="6CDF38C8" w14:textId="77777777" w:rsidR="0078352D" w:rsidRDefault="0078352D" w:rsidP="0078352D">
      <w:pPr>
        <w:pStyle w:val="Heading2"/>
        <w:rPr>
          <w:ins w:id="62" w:author="Jens Kristian Jensen" w:date="2014-10-15T16:47:00Z"/>
          <w:rFonts w:eastAsia="Calibri"/>
        </w:rPr>
      </w:pPr>
      <w:ins w:id="63" w:author="Jens Kristian Jensen" w:date="2014-10-15T16:47:00Z">
        <w:r>
          <w:rPr>
            <w:rFonts w:eastAsia="Calibri"/>
          </w:rPr>
          <w:t>Threats to AIS</w:t>
        </w:r>
      </w:ins>
    </w:p>
    <w:p w14:paraId="4A9252CE" w14:textId="6A1642B5" w:rsidR="0078352D" w:rsidRDefault="0078352D" w:rsidP="0078352D">
      <w:pPr>
        <w:pStyle w:val="BodyText"/>
        <w:rPr>
          <w:ins w:id="64" w:author="Jens Kristian Jensen" w:date="2014-10-15T16:54:00Z"/>
        </w:rPr>
      </w:pPr>
      <w:ins w:id="65" w:author="Jens Kristian Jensen" w:date="2014-10-15T16:47:00Z">
        <w:r>
          <w:t xml:space="preserve">Understanding the power and flexibility of ASMs, and the potential for significant growth in this area, we begin to understand the threat this will pose to the basic purpose of AIS, collision </w:t>
        </w:r>
        <w:r>
          <w:lastRenderedPageBreak/>
          <w:t xml:space="preserve">avoidance and identification. This is already a problem in some </w:t>
        </w:r>
        <w:proofErr w:type="gramStart"/>
        <w:r>
          <w:t>areas,</w:t>
        </w:r>
        <w:proofErr w:type="gramEnd"/>
        <w:r>
          <w:t xml:space="preserve"> however it will occur more and more frequently with the implementation of new AIS devices such as the increase of Class B use.  The issue will increase further with the implementation of e-Navigation and regional programs, unless mitigation steps are taken. </w:t>
        </w:r>
      </w:ins>
    </w:p>
    <w:p w14:paraId="04D67739" w14:textId="5F2BAC10" w:rsidR="00523FF9" w:rsidRDefault="00523FF9" w:rsidP="0078352D">
      <w:pPr>
        <w:pStyle w:val="BodyText"/>
        <w:rPr>
          <w:ins w:id="66" w:author="Jens Kristian Jensen" w:date="2014-10-15T16:47:00Z"/>
          <w:rFonts w:eastAsia="Calibri"/>
        </w:rPr>
      </w:pPr>
      <w:ins w:id="67" w:author="Jens Kristian Jensen" w:date="2014-10-15T16:54:00Z">
        <w:r>
          <w:t xml:space="preserve">Further, the misleading use of </w:t>
        </w:r>
      </w:ins>
      <w:ins w:id="68" w:author="Jens Kristian Jensen" w:date="2014-10-15T16:55:00Z">
        <w:r>
          <w:t xml:space="preserve">AIS devices to meet other needs than originally intended, such as the use of AIS devices resembling a Class B </w:t>
        </w:r>
      </w:ins>
      <w:ins w:id="69" w:author="Jens Kristian Jensen" w:date="2014-10-15T16:56:00Z">
        <w:r>
          <w:t xml:space="preserve">or AIS SART or MOB device </w:t>
        </w:r>
      </w:ins>
      <w:ins w:id="70" w:author="Jens Kristian Jensen" w:date="2014-10-15T16:55:00Z">
        <w:r>
          <w:t>for tracking of f</w:t>
        </w:r>
      </w:ins>
      <w:ins w:id="71" w:author="Jens Kristian Jensen" w:date="2014-10-15T16:56:00Z">
        <w:r>
          <w:t>ishing nets or oil spills, indicates that the AIS as a system is endanger</w:t>
        </w:r>
      </w:ins>
      <w:ins w:id="72" w:author="Jens Kristian Jensen" w:date="2014-10-15T16:57:00Z">
        <w:r>
          <w:t>ed by it’s widespread availability and inherent versatility.</w:t>
        </w:r>
      </w:ins>
    </w:p>
    <w:p w14:paraId="6A7F964E" w14:textId="12ACC1F4" w:rsidR="0078352D" w:rsidRDefault="0078352D" w:rsidP="0078352D">
      <w:pPr>
        <w:pStyle w:val="BodyText"/>
        <w:rPr>
          <w:ins w:id="73" w:author="Jens Kristian Jensen" w:date="2014-10-15T16:47:00Z"/>
        </w:rPr>
      </w:pPr>
      <w:ins w:id="74" w:author="Jens Kristian Jensen" w:date="2014-10-15T16:47:00Z">
        <w:r>
          <w:t xml:space="preserve">The IALA </w:t>
        </w:r>
      </w:ins>
      <w:ins w:id="75" w:author="Jens Kristian Jensen" w:date="2014-10-15T16:50:00Z">
        <w:r>
          <w:t xml:space="preserve">ENAV committee recognize that </w:t>
        </w:r>
      </w:ins>
      <w:ins w:id="76" w:author="Jens Kristian Jensen" w:date="2014-10-15T16:47:00Z">
        <w:r>
          <w:t xml:space="preserve">future VDL loading as a serious potential problem, and has taken steps to protect the primary purpose of AIS by </w:t>
        </w:r>
      </w:ins>
      <w:ins w:id="77" w:author="Jens Kristian Jensen" w:date="2014-10-15T16:50:00Z">
        <w:r>
          <w:t xml:space="preserve">initiating the </w:t>
        </w:r>
      </w:ins>
      <w:ins w:id="78" w:author="Jens Kristian Jensen" w:date="2014-10-15T16:47:00Z">
        <w:r>
          <w:t>develop</w:t>
        </w:r>
      </w:ins>
      <w:ins w:id="79" w:author="Jens Kristian Jensen" w:date="2014-10-15T16:51:00Z">
        <w:r>
          <w:t xml:space="preserve">ment of </w:t>
        </w:r>
      </w:ins>
      <w:ins w:id="80" w:author="Jens Kristian Jensen" w:date="2014-10-15T16:47:00Z">
        <w:r>
          <w:t>the communication platform necessary (VDES) to support e-Navigation.</w:t>
        </w:r>
      </w:ins>
    </w:p>
    <w:p w14:paraId="3BB616A3" w14:textId="77777777" w:rsidR="0078352D" w:rsidRDefault="0078352D" w:rsidP="0078352D">
      <w:pPr>
        <w:pStyle w:val="Heading2"/>
        <w:rPr>
          <w:ins w:id="81" w:author="Jens Kristian Jensen" w:date="2014-10-15T16:47:00Z"/>
          <w:rFonts w:eastAsia="Calibri"/>
        </w:rPr>
      </w:pPr>
      <w:ins w:id="82" w:author="Jens Kristian Jensen" w:date="2014-10-15T16:47:00Z">
        <w:r>
          <w:rPr>
            <w:rFonts w:eastAsia="Calibri"/>
          </w:rPr>
          <w:t>Problems and possible solutions</w:t>
        </w:r>
      </w:ins>
    </w:p>
    <w:p w14:paraId="538F3F0F" w14:textId="2CF7F93B" w:rsidR="0078352D" w:rsidRDefault="0078352D" w:rsidP="0078352D">
      <w:pPr>
        <w:pStyle w:val="BodyText"/>
        <w:rPr>
          <w:ins w:id="83" w:author="Jens Kristian Jensen" w:date="2014-10-15T16:47:00Z"/>
          <w:rFonts w:eastAsia="Calibri"/>
        </w:rPr>
      </w:pPr>
      <w:ins w:id="84" w:author="Jens Kristian Jensen" w:date="2014-10-15T16:47:00Z">
        <w:r>
          <w:t xml:space="preserve">In the last few years </w:t>
        </w:r>
      </w:ins>
      <w:ins w:id="85" w:author="Jens Kristian Jensen" w:date="2014-10-15T16:51:00Z">
        <w:r>
          <w:t xml:space="preserve">IALA ENAV committee </w:t>
        </w:r>
      </w:ins>
      <w:ins w:id="86" w:author="Jens Kristian Jensen" w:date="2014-10-15T16:47:00Z">
        <w:r>
          <w:t>has analysed the use of AIS and the possible threats to the AIS system. Possible threats to AIS at the moment recognised are:</w:t>
        </w:r>
      </w:ins>
    </w:p>
    <w:p w14:paraId="3973061B" w14:textId="77777777" w:rsidR="0078352D" w:rsidRDefault="0078352D" w:rsidP="0078352D">
      <w:pPr>
        <w:pStyle w:val="List1indent1"/>
        <w:numPr>
          <w:ilvl w:val="0"/>
          <w:numId w:val="31"/>
        </w:numPr>
        <w:rPr>
          <w:ins w:id="87" w:author="Jens Kristian Jensen" w:date="2014-10-15T16:47:00Z"/>
        </w:rPr>
      </w:pPr>
      <w:ins w:id="88" w:author="Jens Kristian Jensen" w:date="2014-10-15T16:47:00Z">
        <w:r>
          <w:t>Intensive use of ASM’s now or in the near future;</w:t>
        </w:r>
      </w:ins>
    </w:p>
    <w:p w14:paraId="0CBE039E" w14:textId="77777777" w:rsidR="0078352D" w:rsidRDefault="0078352D" w:rsidP="0078352D">
      <w:pPr>
        <w:pStyle w:val="List1indent1"/>
        <w:numPr>
          <w:ilvl w:val="0"/>
          <w:numId w:val="31"/>
        </w:numPr>
        <w:rPr>
          <w:ins w:id="89" w:author="Jens Kristian Jensen" w:date="2014-10-15T16:47:00Z"/>
        </w:rPr>
      </w:pPr>
      <w:ins w:id="90" w:author="Jens Kristian Jensen" w:date="2014-10-15T16:47:00Z">
        <w:r>
          <w:t>Altering behaviour of AIS by authorities(AIS-Service Management);</w:t>
        </w:r>
      </w:ins>
    </w:p>
    <w:p w14:paraId="709D74A6" w14:textId="77777777" w:rsidR="0078352D" w:rsidRDefault="0078352D" w:rsidP="0078352D">
      <w:pPr>
        <w:pStyle w:val="List1indent1"/>
        <w:numPr>
          <w:ilvl w:val="0"/>
          <w:numId w:val="31"/>
        </w:numPr>
        <w:rPr>
          <w:ins w:id="91" w:author="Jens Kristian Jensen" w:date="2014-10-15T16:47:00Z"/>
        </w:rPr>
      </w:pPr>
      <w:ins w:id="92" w:author="Jens Kristian Jensen" w:date="2014-10-15T16:47:00Z">
        <w:r>
          <w:t>Using AIS as a Short Message Service (SMS).</w:t>
        </w:r>
      </w:ins>
    </w:p>
    <w:p w14:paraId="6391039B" w14:textId="77777777" w:rsidR="0078352D" w:rsidRDefault="0078352D" w:rsidP="0078352D">
      <w:pPr>
        <w:pStyle w:val="List1indent1"/>
        <w:numPr>
          <w:ilvl w:val="0"/>
          <w:numId w:val="31"/>
        </w:numPr>
        <w:rPr>
          <w:ins w:id="93" w:author="Jens Kristian Jensen" w:date="2014-10-15T16:47:00Z"/>
        </w:rPr>
      </w:pPr>
      <w:ins w:id="94" w:author="Jens Kristian Jensen" w:date="2014-10-15T16:47:00Z">
        <w:r>
          <w:t>Use of AIS devices for applications outside the original purpose. It should be noted that, because of the versatility and flexibility of AIS, the market is producing AIS-like devices used to track fishing nets, very small vessels, icebergs, etc. These devices are causing significant disturbances to the AIS system. For example AIS MOB (man overboard) devices are being used for diving excursions. Such use is likely to cause undue distraction causing false alerts. In essence, AIS has become a victim of its own success.</w:t>
        </w:r>
      </w:ins>
    </w:p>
    <w:p w14:paraId="4D444286" w14:textId="77777777" w:rsidR="0078352D" w:rsidRDefault="0078352D" w:rsidP="0078352D">
      <w:pPr>
        <w:pStyle w:val="List1indent1"/>
        <w:numPr>
          <w:ilvl w:val="0"/>
          <w:numId w:val="31"/>
        </w:numPr>
        <w:rPr>
          <w:ins w:id="95" w:author="Jens Kristian Jensen" w:date="2014-10-15T16:47:00Z"/>
        </w:rPr>
      </w:pPr>
      <w:ins w:id="96" w:author="Jens Kristian Jensen" w:date="2014-10-15T16:47:00Z">
        <w:r>
          <w:t>Different national interpretation of approval requirements</w:t>
        </w:r>
      </w:ins>
    </w:p>
    <w:p w14:paraId="4EB8FA20" w14:textId="77777777" w:rsidR="0078352D" w:rsidRDefault="0078352D" w:rsidP="0078352D">
      <w:pPr>
        <w:pStyle w:val="List1indent1"/>
        <w:rPr>
          <w:ins w:id="97" w:author="Jens Kristian Jensen" w:date="2014-10-15T16:47:00Z"/>
        </w:rPr>
      </w:pPr>
      <w:ins w:id="98" w:author="Jens Kristian Jensen" w:date="2014-10-15T16:47:00Z">
        <w:r>
          <w:t>By taking into account these threats, IALA e-Navigation Committee started by taking some actions to protect the AIS and also make the needed communication definitions to support e-Navigation. Some of the actions taken have been:</w:t>
        </w:r>
      </w:ins>
    </w:p>
    <w:p w14:paraId="29608999" w14:textId="77777777" w:rsidR="0078352D" w:rsidRDefault="0078352D" w:rsidP="0078352D">
      <w:pPr>
        <w:pStyle w:val="List1indent1"/>
        <w:numPr>
          <w:ilvl w:val="0"/>
          <w:numId w:val="32"/>
        </w:numPr>
        <w:rPr>
          <w:ins w:id="99" w:author="Jens Kristian Jensen" w:date="2014-10-15T16:47:00Z"/>
        </w:rPr>
      </w:pPr>
      <w:ins w:id="100" w:author="Jens Kristian Jensen" w:date="2014-10-15T16:47:00Z">
        <w:r>
          <w:t>Made authorities aware of the threats. This was done with liaison note to COMSAR e-NAV10-26, liaison notes to MSC e-NAV9-4 and e-NAV7-4, which discussed the protection of the VDL. As a result IMO has issued Resolution MSC. 347(91).</w:t>
        </w:r>
      </w:ins>
    </w:p>
    <w:p w14:paraId="778B829A" w14:textId="77777777" w:rsidR="0078352D" w:rsidRDefault="0078352D" w:rsidP="0078352D">
      <w:pPr>
        <w:pStyle w:val="List1indent1"/>
        <w:numPr>
          <w:ilvl w:val="0"/>
          <w:numId w:val="32"/>
        </w:numPr>
        <w:rPr>
          <w:ins w:id="101" w:author="Jens Kristian Jensen" w:date="2014-10-15T16:47:00Z"/>
        </w:rPr>
      </w:pPr>
      <w:ins w:id="102" w:author="Jens Kristian Jensen" w:date="2014-10-15T16:47:00Z">
        <w:r>
          <w:t>Shared information about ASM’s. In addition to the standard messages in ITU-R M.1371series, there is also a collection of ASM’s. (</w:t>
        </w:r>
        <w:r>
          <w:fldChar w:fldCharType="begin"/>
        </w:r>
        <w:r>
          <w:instrText xml:space="preserve"> HYPERLINK "http://www.e-navigation.nl" </w:instrText>
        </w:r>
        <w:r>
          <w:fldChar w:fldCharType="separate"/>
        </w:r>
        <w:r>
          <w:rPr>
            <w:rStyle w:val="Hyperlink"/>
            <w:color w:val="000000"/>
          </w:rPr>
          <w:t>www.e-navigation.nl</w:t>
        </w:r>
        <w:r>
          <w:fldChar w:fldCharType="end"/>
        </w:r>
        <w:r>
          <w:t>);</w:t>
        </w:r>
      </w:ins>
    </w:p>
    <w:p w14:paraId="3E1E4DD9" w14:textId="77777777" w:rsidR="0078352D" w:rsidRDefault="0078352D" w:rsidP="0078352D">
      <w:pPr>
        <w:pStyle w:val="List1indent1"/>
        <w:numPr>
          <w:ilvl w:val="0"/>
          <w:numId w:val="32"/>
        </w:numPr>
        <w:rPr>
          <w:ins w:id="103" w:author="Jens Kristian Jensen" w:date="2014-10-15T16:47:00Z"/>
        </w:rPr>
      </w:pPr>
      <w:ins w:id="104" w:author="Jens Kristian Jensen" w:date="2014-10-15T16:47:00Z">
        <w:r>
          <w:t>Created a Guideline (1095) on Implementation of Application Specific Messages;</w:t>
        </w:r>
      </w:ins>
    </w:p>
    <w:p w14:paraId="2B9D5A12" w14:textId="77777777" w:rsidR="0078352D" w:rsidRDefault="0078352D" w:rsidP="0078352D">
      <w:pPr>
        <w:pStyle w:val="List1indent1"/>
        <w:numPr>
          <w:ilvl w:val="0"/>
          <w:numId w:val="32"/>
        </w:numPr>
        <w:rPr>
          <w:ins w:id="105" w:author="Jens Kristian Jensen" w:date="2014-10-15T16:47:00Z"/>
        </w:rPr>
      </w:pPr>
      <w:ins w:id="106" w:author="Jens Kristian Jensen" w:date="2014-10-15T16:47:00Z">
        <w:r>
          <w:t xml:space="preserve"> Frequencies were requested from ITU for the future and near future. ITU has fully supported this initiative and allocated frequencies for test use of the VDES;</w:t>
        </w:r>
      </w:ins>
    </w:p>
    <w:p w14:paraId="4E952F04" w14:textId="77777777" w:rsidR="0078352D" w:rsidRDefault="0078352D" w:rsidP="0078352D">
      <w:pPr>
        <w:pStyle w:val="List1indent1"/>
        <w:numPr>
          <w:ilvl w:val="0"/>
          <w:numId w:val="32"/>
        </w:numPr>
        <w:rPr>
          <w:ins w:id="107" w:author="Jens Kristian Jensen" w:date="2014-10-15T16:47:00Z"/>
        </w:rPr>
      </w:pPr>
      <w:ins w:id="108" w:author="Jens Kristian Jensen" w:date="2014-10-15T16:47:00Z">
        <w:r>
          <w:t>Working toward a new robust communication system for maritime safety of navigation (VDES).</w:t>
        </w:r>
      </w:ins>
    </w:p>
    <w:p w14:paraId="2232E7E5" w14:textId="16AB2329" w:rsidR="00FA3011" w:rsidRPr="00753810" w:rsidDel="0078352D" w:rsidRDefault="00FA3011" w:rsidP="00FA3011">
      <w:pPr>
        <w:rPr>
          <w:del w:id="109" w:author="Jens Kristian Jensen" w:date="2014-10-15T16:46:00Z"/>
          <w:i/>
          <w:iCs/>
          <w:sz w:val="24"/>
        </w:rPr>
      </w:pPr>
    </w:p>
    <w:p w14:paraId="4C399B6C" w14:textId="77777777" w:rsidR="0078352D" w:rsidRDefault="0078352D" w:rsidP="00DC5387">
      <w:pPr>
        <w:pStyle w:val="BodyText"/>
        <w:rPr>
          <w:ins w:id="110" w:author="Jens Kristian Jensen" w:date="2014-10-15T16:48:00Z"/>
        </w:rPr>
      </w:pPr>
    </w:p>
    <w:p w14:paraId="590C5872" w14:textId="49AA01ED" w:rsidR="0078352D" w:rsidRDefault="0078352D">
      <w:pPr>
        <w:pStyle w:val="AppendixHeading2"/>
        <w:rPr>
          <w:ins w:id="111" w:author="Jens Kristian Jensen" w:date="2014-10-15T16:48:00Z"/>
        </w:rPr>
        <w:pPrChange w:id="112" w:author="Jens Kristian Jensen" w:date="2014-10-15T16:48:00Z">
          <w:pPr>
            <w:pStyle w:val="BodyText"/>
          </w:pPr>
        </w:pPrChange>
      </w:pPr>
      <w:ins w:id="113" w:author="Jens Kristian Jensen" w:date="2014-10-15T16:48:00Z">
        <w:r>
          <w:t>Need for a transition solution</w:t>
        </w:r>
      </w:ins>
    </w:p>
    <w:p w14:paraId="1D2E7CBD" w14:textId="77777777" w:rsidR="00DC5387" w:rsidRDefault="00DC5387" w:rsidP="00DC5387">
      <w:pPr>
        <w:pStyle w:val="BodyText"/>
        <w:rPr>
          <w:ins w:id="114" w:author="Jens Kristian Jensen" w:date="2014-10-15T16:42:00Z"/>
          <w:rFonts w:eastAsia="Calibri"/>
        </w:rPr>
      </w:pPr>
      <w:ins w:id="115" w:author="Jens Kristian Jensen" w:date="2014-10-15T16:42:00Z">
        <w:r>
          <w:t>Although there are currently many ways to exchange data, most of these systems only work near shore infrastructure and need a subscription for the service so they are more expensive. Furthermore they require extra equipment on board and/or on shore.</w:t>
        </w:r>
      </w:ins>
    </w:p>
    <w:p w14:paraId="1B742685" w14:textId="77777777" w:rsidR="00DC5387" w:rsidRDefault="00DC5387" w:rsidP="00DC5387">
      <w:pPr>
        <w:pStyle w:val="BodyText"/>
        <w:rPr>
          <w:ins w:id="116" w:author="Jens Kristian Jensen" w:date="2014-10-15T16:42:00Z"/>
        </w:rPr>
      </w:pPr>
      <w:ins w:id="117" w:author="Jens Kristian Jensen" w:date="2014-10-15T16:42:00Z">
        <w:r>
          <w:t>As we progress toward a solution to the issues that we face, AIS will continue to be the inexpensive and widely available system until such a time that VDES is fully operational around the world.</w:t>
        </w:r>
      </w:ins>
    </w:p>
    <w:p w14:paraId="423D8F1A" w14:textId="77777777" w:rsidR="00DC5387" w:rsidRDefault="00DC5387" w:rsidP="00DC5387">
      <w:pPr>
        <w:pStyle w:val="BodyText"/>
        <w:rPr>
          <w:ins w:id="118" w:author="Jens Kristian Jensen" w:date="2014-10-15T16:44:00Z"/>
        </w:rPr>
      </w:pPr>
      <w:ins w:id="119" w:author="Jens Kristian Jensen" w:date="2014-10-15T16:42:00Z">
        <w:r>
          <w:lastRenderedPageBreak/>
          <w:t xml:space="preserve">For the time being, to protect the main purpose of AIS, it is proposed to move ASMs, and AIS-like devices, off </w:t>
        </w:r>
      </w:ins>
      <w:ins w:id="120" w:author="Jens Kristian Jensen" w:date="2014-10-15T16:44:00Z">
        <w:r>
          <w:t xml:space="preserve">the </w:t>
        </w:r>
      </w:ins>
      <w:ins w:id="121" w:author="Jens Kristian Jensen" w:date="2014-10-15T16:42:00Z">
        <w:r>
          <w:t>AIS1 and AIS2</w:t>
        </w:r>
      </w:ins>
      <w:ins w:id="122" w:author="Jens Kristian Jensen" w:date="2014-10-15T16:44:00Z">
        <w:r>
          <w:t xml:space="preserve"> frequencies</w:t>
        </w:r>
      </w:ins>
      <w:ins w:id="123" w:author="Jens Kristian Jensen" w:date="2014-10-15T16:42:00Z">
        <w:r>
          <w:t xml:space="preserve">. </w:t>
        </w:r>
      </w:ins>
    </w:p>
    <w:p w14:paraId="53AB3507" w14:textId="77777777" w:rsidR="0078352D" w:rsidRDefault="0078352D" w:rsidP="0078352D">
      <w:pPr>
        <w:pStyle w:val="BodyText"/>
        <w:rPr>
          <w:ins w:id="124" w:author="Jens Kristian Jensen" w:date="2014-10-15T16:53:00Z"/>
        </w:rPr>
      </w:pPr>
      <w:ins w:id="125" w:author="Jens Kristian Jensen" w:date="2014-10-15T16:53:00Z">
        <w:r>
          <w:t xml:space="preserve">The currently estimated roadmap for the development of VDES </w:t>
        </w:r>
        <w:proofErr w:type="gramStart"/>
        <w:r>
          <w:t>indicates,</w:t>
        </w:r>
        <w:proofErr w:type="gramEnd"/>
        <w:r>
          <w:t xml:space="preserve"> that a final ITU recommendation is not likely to be in place approximately until the end of 2017.</w:t>
        </w:r>
      </w:ins>
    </w:p>
    <w:p w14:paraId="289389F6" w14:textId="78BD879C" w:rsidR="00DC5387" w:rsidRDefault="00DC5387" w:rsidP="00DC5387">
      <w:pPr>
        <w:pStyle w:val="BodyText"/>
        <w:rPr>
          <w:ins w:id="126" w:author="Jens Kristian Jensen" w:date="2014-10-15T16:42:00Z"/>
        </w:rPr>
      </w:pPr>
      <w:ins w:id="127" w:author="Jens Kristian Jensen" w:date="2014-10-15T16:42:00Z">
        <w:r>
          <w:t xml:space="preserve">In the future the VDES is expected to resolve this problem. </w:t>
        </w:r>
      </w:ins>
      <w:ins w:id="128" w:author="Jens Kristian Jensen" w:date="2014-10-15T16:43:00Z">
        <w:r>
          <w:t xml:space="preserve">However </w:t>
        </w:r>
      </w:ins>
      <w:ins w:id="129" w:author="Jens Kristian Jensen" w:date="2014-10-15T16:44:00Z">
        <w:r>
          <w:t xml:space="preserve">in the interim period between the </w:t>
        </w:r>
        <w:r w:rsidR="0078352D">
          <w:t xml:space="preserve">availability of </w:t>
        </w:r>
      </w:ins>
      <w:ins w:id="130" w:author="Jens Kristian Jensen" w:date="2014-10-15T16:45:00Z">
        <w:r w:rsidR="0078352D">
          <w:t>frequency allocations for ASM and VDE, and the finalization of an ITU recommendation for the VDES, a transition mechanism offloading the AIS</w:t>
        </w:r>
      </w:ins>
      <w:ins w:id="131" w:author="Jens Kristian Jensen" w:date="2014-10-15T16:46:00Z">
        <w:r w:rsidR="0078352D">
          <w:t xml:space="preserve"> is </w:t>
        </w:r>
      </w:ins>
      <w:ins w:id="132" w:author="Jens Kristian Jensen" w:date="2014-10-15T16:53:00Z">
        <w:r w:rsidR="0078352D">
          <w:t>needed</w:t>
        </w:r>
      </w:ins>
      <w:ins w:id="133" w:author="Jens Kristian Jensen" w:date="2014-10-15T16:46:00Z">
        <w:r w:rsidR="0078352D">
          <w:t>.</w:t>
        </w:r>
      </w:ins>
    </w:p>
    <w:p w14:paraId="0E171E79" w14:textId="77777777" w:rsidR="00FA3011" w:rsidRDefault="00FA3011" w:rsidP="00FA3011">
      <w:pPr>
        <w:pStyle w:val="BodyText"/>
        <w:rPr>
          <w:rFonts w:ascii="Times New Roman" w:hAnsi="Times New Roman"/>
          <w:lang w:eastAsia="de-DE"/>
        </w:rPr>
      </w:pPr>
    </w:p>
    <w:p w14:paraId="70ACD38C" w14:textId="6D9FA655" w:rsidR="00F06F06" w:rsidRDefault="00F06F06" w:rsidP="00F06F06">
      <w:pPr>
        <w:rPr>
          <w:rFonts w:ascii="Times New Roman" w:hAnsi="Times New Roman"/>
          <w:lang w:eastAsia="de-DE"/>
        </w:rPr>
      </w:pPr>
      <w:del w:id="134" w:author="Jens Kristian Jensen" w:date="2014-10-15T16:28:00Z">
        <w:r w:rsidRPr="00753810" w:rsidDel="00D60EEB">
          <w:rPr>
            <w:rFonts w:ascii="Times New Roman" w:hAnsi="Times New Roman"/>
            <w:lang w:eastAsia="de-DE"/>
          </w:rPr>
          <w:delText xml:space="preserve">Current understanding in the US is that </w:delText>
        </w:r>
      </w:del>
      <w:r w:rsidRPr="00753810">
        <w:rPr>
          <w:rFonts w:ascii="Times New Roman" w:hAnsi="Times New Roman"/>
          <w:lang w:eastAsia="de-DE"/>
        </w:rPr>
        <w:t xml:space="preserve">4 channel AIS radios </w:t>
      </w:r>
      <w:ins w:id="135" w:author="Jens Kristian Jensen" w:date="2014-10-15T16:29:00Z">
        <w:r>
          <w:rPr>
            <w:rFonts w:ascii="Times New Roman" w:hAnsi="Times New Roman"/>
            <w:lang w:eastAsia="de-DE"/>
          </w:rPr>
          <w:t xml:space="preserve">do </w:t>
        </w:r>
      </w:ins>
      <w:ins w:id="136" w:author="Jens Kristian Jensen" w:date="2014-10-15T16:28:00Z">
        <w:r>
          <w:rPr>
            <w:rFonts w:ascii="Times New Roman" w:hAnsi="Times New Roman"/>
            <w:lang w:eastAsia="de-DE"/>
          </w:rPr>
          <w:t xml:space="preserve">exist that </w:t>
        </w:r>
      </w:ins>
      <w:r w:rsidRPr="00753810">
        <w:rPr>
          <w:rFonts w:ascii="Times New Roman" w:hAnsi="Times New Roman"/>
          <w:lang w:eastAsia="de-DE"/>
        </w:rPr>
        <w:t>could be used to move some of the ASM to the two ASM channels which would serve to improve ASM communications and to reduce VDL loading of AIS channels in high traffic areas. If th</w:t>
      </w:r>
      <w:ins w:id="137" w:author="Jens Kristian Jensen" w:date="2014-10-15T16:31:00Z">
        <w:r>
          <w:rPr>
            <w:rFonts w:ascii="Times New Roman" w:hAnsi="Times New Roman"/>
            <w:lang w:eastAsia="de-DE"/>
          </w:rPr>
          <w:t>ese</w:t>
        </w:r>
      </w:ins>
      <w:del w:id="138" w:author="Jens Kristian Jensen" w:date="2014-10-15T16:31:00Z">
        <w:r w:rsidRPr="00753810" w:rsidDel="00D60EEB">
          <w:rPr>
            <w:rFonts w:ascii="Times New Roman" w:hAnsi="Times New Roman"/>
            <w:lang w:eastAsia="de-DE"/>
          </w:rPr>
          <w:delText>is</w:delText>
        </w:r>
      </w:del>
      <w:r w:rsidRPr="00753810">
        <w:rPr>
          <w:rFonts w:ascii="Times New Roman" w:hAnsi="Times New Roman"/>
          <w:lang w:eastAsia="de-DE"/>
        </w:rPr>
        <w:t xml:space="preserve"> were implemented with software, it would enable 4 channel AIS radios to employ AIS modulation to use the additional channels. This </w:t>
      </w:r>
      <w:proofErr w:type="gramStart"/>
      <w:r w:rsidRPr="00753810">
        <w:rPr>
          <w:rFonts w:ascii="Times New Roman" w:hAnsi="Times New Roman"/>
          <w:lang w:eastAsia="de-DE"/>
        </w:rPr>
        <w:t>scheme,</w:t>
      </w:r>
      <w:proofErr w:type="gramEnd"/>
      <w:r w:rsidRPr="00753810">
        <w:rPr>
          <w:rFonts w:ascii="Times New Roman" w:hAnsi="Times New Roman"/>
          <w:lang w:eastAsia="de-DE"/>
        </w:rPr>
        <w:t xml:space="preserve"> </w:t>
      </w:r>
      <w:del w:id="139" w:author="Jens Kristian Jensen" w:date="2014-10-15T16:29:00Z">
        <w:r w:rsidRPr="00753810" w:rsidDel="00D60EEB">
          <w:rPr>
            <w:rFonts w:ascii="Times New Roman" w:hAnsi="Times New Roman"/>
            <w:lang w:eastAsia="de-DE"/>
          </w:rPr>
          <w:delText xml:space="preserve">along with the latest FCC rulemaking, </w:delText>
        </w:r>
      </w:del>
      <w:r w:rsidRPr="00753810">
        <w:rPr>
          <w:rFonts w:ascii="Times New Roman" w:hAnsi="Times New Roman"/>
          <w:lang w:eastAsia="de-DE"/>
        </w:rPr>
        <w:t xml:space="preserve">would provide a way forward for </w:t>
      </w:r>
      <w:ins w:id="140" w:author="Jens Kristian Jensen" w:date="2014-10-15T16:30:00Z">
        <w:r>
          <w:rPr>
            <w:rFonts w:ascii="Times New Roman" w:hAnsi="Times New Roman"/>
            <w:lang w:eastAsia="de-DE"/>
          </w:rPr>
          <w:t xml:space="preserve">administrations </w:t>
        </w:r>
      </w:ins>
      <w:del w:id="141" w:author="Jens Kristian Jensen" w:date="2014-10-15T16:30:00Z">
        <w:r w:rsidRPr="00753810" w:rsidDel="00D60EEB">
          <w:rPr>
            <w:rFonts w:ascii="Times New Roman" w:hAnsi="Times New Roman"/>
            <w:lang w:eastAsia="de-DE"/>
          </w:rPr>
          <w:delText xml:space="preserve">the US </w:delText>
        </w:r>
      </w:del>
      <w:ins w:id="142" w:author="Jens Kristian Jensen" w:date="2014-10-15T16:30:00Z">
        <w:r>
          <w:rPr>
            <w:rFonts w:ascii="Times New Roman" w:hAnsi="Times New Roman"/>
            <w:lang w:eastAsia="de-DE"/>
          </w:rPr>
          <w:t xml:space="preserve">in </w:t>
        </w:r>
      </w:ins>
      <w:ins w:id="143" w:author="Jens Kristian Jensen" w:date="2014-10-15T17:43:00Z">
        <w:r>
          <w:rPr>
            <w:rFonts w:ascii="Times New Roman" w:hAnsi="Times New Roman"/>
            <w:lang w:eastAsia="de-DE"/>
          </w:rPr>
          <w:t xml:space="preserve">urgent </w:t>
        </w:r>
      </w:ins>
      <w:ins w:id="144" w:author="Jens Kristian Jensen" w:date="2014-10-15T16:30:00Z">
        <w:r>
          <w:rPr>
            <w:rFonts w:ascii="Times New Roman" w:hAnsi="Times New Roman"/>
            <w:lang w:eastAsia="de-DE"/>
          </w:rPr>
          <w:t xml:space="preserve">need of reducing the escalating load on AIS </w:t>
        </w:r>
        <w:proofErr w:type="spellStart"/>
        <w:r>
          <w:rPr>
            <w:rFonts w:ascii="Times New Roman" w:hAnsi="Times New Roman"/>
            <w:lang w:eastAsia="de-DE"/>
          </w:rPr>
          <w:t>datalink</w:t>
        </w:r>
        <w:proofErr w:type="spellEnd"/>
        <w:r>
          <w:rPr>
            <w:rFonts w:ascii="Times New Roman" w:hAnsi="Times New Roman"/>
            <w:lang w:eastAsia="de-DE"/>
          </w:rPr>
          <w:t xml:space="preserve">, </w:t>
        </w:r>
      </w:ins>
      <w:r w:rsidRPr="00753810">
        <w:rPr>
          <w:rFonts w:ascii="Times New Roman" w:hAnsi="Times New Roman"/>
          <w:lang w:eastAsia="de-DE"/>
        </w:rPr>
        <w:t xml:space="preserve">during the </w:t>
      </w:r>
      <w:r>
        <w:rPr>
          <w:rFonts w:ascii="Times New Roman" w:hAnsi="Times New Roman"/>
          <w:lang w:eastAsia="de-DE"/>
        </w:rPr>
        <w:t>ITU allowed test period for ASM and</w:t>
      </w:r>
      <w:r w:rsidRPr="00753810">
        <w:rPr>
          <w:rFonts w:ascii="Times New Roman" w:hAnsi="Times New Roman"/>
          <w:lang w:eastAsia="de-DE"/>
        </w:rPr>
        <w:t xml:space="preserve"> VDES.</w:t>
      </w:r>
    </w:p>
    <w:p w14:paraId="64839BB1" w14:textId="77777777" w:rsidR="00F06F06" w:rsidRDefault="00F06F06" w:rsidP="00FA3011">
      <w:pPr>
        <w:pStyle w:val="BodyText"/>
        <w:rPr>
          <w:ins w:id="145" w:author="Jens Kristian Jensen" w:date="2014-10-15T16:46:00Z"/>
          <w:rFonts w:ascii="Times New Roman" w:hAnsi="Times New Roman"/>
          <w:lang w:eastAsia="de-DE"/>
        </w:rPr>
      </w:pPr>
    </w:p>
    <w:p w14:paraId="3E709511" w14:textId="0F31ED98" w:rsidR="00660E3D" w:rsidRDefault="00660E3D">
      <w:pPr>
        <w:rPr>
          <w:ins w:id="146" w:author="Jens Kristian Jensen" w:date="2014-10-16T09:02:00Z"/>
          <w:rFonts w:ascii="Times New Roman" w:hAnsi="Times New Roman"/>
          <w:lang w:eastAsia="de-DE"/>
        </w:rPr>
      </w:pPr>
      <w:ins w:id="147" w:author="Jens Kristian Jensen" w:date="2014-10-16T09:02:00Z">
        <w:r>
          <w:rPr>
            <w:rFonts w:ascii="Times New Roman" w:hAnsi="Times New Roman"/>
            <w:lang w:eastAsia="de-DE"/>
          </w:rPr>
          <w:br w:type="page"/>
        </w:r>
      </w:ins>
    </w:p>
    <w:p w14:paraId="0974A5E8" w14:textId="5B0D65E9" w:rsidR="0078352D" w:rsidRDefault="00660E3D">
      <w:pPr>
        <w:pStyle w:val="Appendix"/>
        <w:rPr>
          <w:ins w:id="148" w:author="Jens Kristian Jensen" w:date="2014-10-16T09:02:00Z"/>
          <w:lang w:eastAsia="de-DE"/>
        </w:rPr>
        <w:pPrChange w:id="149" w:author="Jens Kristian Jensen" w:date="2014-10-16T09:02:00Z">
          <w:pPr>
            <w:pStyle w:val="BodyText"/>
          </w:pPr>
        </w:pPrChange>
      </w:pPr>
      <w:ins w:id="150" w:author="Jens Kristian Jensen" w:date="2014-10-16T09:02:00Z">
        <w:r>
          <w:rPr>
            <w:lang w:eastAsia="de-DE"/>
          </w:rPr>
          <w:lastRenderedPageBreak/>
          <w:t>ANNEX B</w:t>
        </w:r>
      </w:ins>
    </w:p>
    <w:p w14:paraId="09D9EFB0" w14:textId="08CCEB10" w:rsidR="00660E3D" w:rsidRPr="00660E3D" w:rsidRDefault="00660E3D">
      <w:pPr>
        <w:pStyle w:val="Heading1"/>
        <w:numPr>
          <w:ilvl w:val="0"/>
          <w:numId w:val="0"/>
        </w:numPr>
        <w:ind w:left="567"/>
        <w:pPrChange w:id="151" w:author="Jens Kristian Jensen" w:date="2014-10-16T09:02:00Z">
          <w:pPr>
            <w:pStyle w:val="BodyText"/>
          </w:pPr>
        </w:pPrChange>
      </w:pPr>
      <w:ins w:id="152" w:author="Jens Kristian Jensen" w:date="2014-10-16T09:02:00Z">
        <w:r w:rsidRPr="00660E3D">
          <w:rPr>
            <w:highlight w:val="yellow"/>
            <w:rPrChange w:id="153" w:author="Jens Kristian Jensen" w:date="2014-10-16T09:02:00Z">
              <w:rPr>
                <w:b/>
                <w:caps/>
              </w:rPr>
            </w:rPrChange>
          </w:rPr>
          <w:t>To be developed</w:t>
        </w:r>
      </w:ins>
    </w:p>
    <w:sectPr w:rsidR="00660E3D" w:rsidRPr="00660E3D" w:rsidSect="00AB2FA0">
      <w:headerReference w:type="default" r:id="rId15"/>
      <w:footerReference w:type="default" r:id="rId16"/>
      <w:headerReference w:type="first" r:id="rId17"/>
      <w:pgSz w:w="11906" w:h="16838"/>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2" w:author="Jens Kristian Jensen" w:date="2014-10-15T17:12:00Z" w:initials="JKJ">
    <w:p w14:paraId="5D1F9CA5" w14:textId="651C1C41" w:rsidR="00326560" w:rsidRDefault="00326560">
      <w:pPr>
        <w:pStyle w:val="CommentText"/>
      </w:pPr>
      <w:r>
        <w:rPr>
          <w:rStyle w:val="CommentReference"/>
        </w:rPr>
        <w:annotationRef/>
      </w:r>
      <w:r>
        <w:t>Does ITU reports on VDL loading exist which we should reference?</w:t>
      </w:r>
    </w:p>
  </w:comment>
  <w:comment w:id="53" w:author="Jens Kristian Jensen" w:date="2014-10-16T00:27:00Z" w:initials="JKJ">
    <w:p w14:paraId="359F3842" w14:textId="316BF818" w:rsidR="00045DB0" w:rsidRDefault="00045DB0">
      <w:pPr>
        <w:pStyle w:val="CommentText"/>
      </w:pPr>
      <w:r>
        <w:rPr>
          <w:rStyle w:val="CommentReference"/>
        </w:rPr>
        <w:annotationRef/>
      </w:r>
      <w:r>
        <w:t xml:space="preserve">Text from ENAV15_10_13 </w:t>
      </w:r>
      <w:proofErr w:type="spellStart"/>
      <w:r>
        <w:t>in</w:t>
      </w:r>
      <w:r w:rsidR="00041619">
        <w:t>ser</w:t>
      </w:r>
      <w:r>
        <w:t>ed</w:t>
      </w:r>
      <w:proofErr w:type="spellEnd"/>
      <w:r>
        <w:t xml:space="preserve"> here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B0CE4A" w14:textId="77777777" w:rsidR="007E327A" w:rsidRDefault="007E327A" w:rsidP="009E1230">
      <w:r>
        <w:separator/>
      </w:r>
    </w:p>
  </w:endnote>
  <w:endnote w:type="continuationSeparator" w:id="0">
    <w:p w14:paraId="39B5D521" w14:textId="77777777" w:rsidR="007E327A" w:rsidRDefault="007E327A"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MS Mincho"/>
    <w:panose1 w:val="020B0609070205080204"/>
    <w:charset w:val="80"/>
    <w:family w:val="moder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C42B8" w14:textId="77777777" w:rsidR="009E1230" w:rsidRPr="008136BC" w:rsidRDefault="009E1230" w:rsidP="00AB2FA0">
    <w:pPr>
      <w:pStyle w:val="Footer"/>
    </w:pPr>
    <w:r w:rsidRPr="008136BC">
      <w:tab/>
    </w:r>
    <w:r w:rsidRPr="008136BC">
      <w:rPr>
        <w:lang w:val="en-US"/>
      </w:rPr>
      <w:t xml:space="preserve">Page </w:t>
    </w:r>
    <w:r w:rsidR="00F46430" w:rsidRPr="008136BC">
      <w:rPr>
        <w:lang w:val="en-US"/>
      </w:rPr>
      <w:fldChar w:fldCharType="begin"/>
    </w:r>
    <w:r w:rsidRPr="008136BC">
      <w:rPr>
        <w:lang w:val="en-US"/>
      </w:rPr>
      <w:instrText xml:space="preserve"> PAGE </w:instrText>
    </w:r>
    <w:r w:rsidR="00F46430" w:rsidRPr="008136BC">
      <w:rPr>
        <w:lang w:val="en-US"/>
      </w:rPr>
      <w:fldChar w:fldCharType="separate"/>
    </w:r>
    <w:r w:rsidR="0013051A">
      <w:rPr>
        <w:noProof/>
        <w:lang w:val="en-US"/>
      </w:rPr>
      <w:t>8</w:t>
    </w:r>
    <w:r w:rsidR="00F46430" w:rsidRPr="008136BC">
      <w:rPr>
        <w:lang w:val="en-US"/>
      </w:rPr>
      <w:fldChar w:fldCharType="end"/>
    </w:r>
    <w:r w:rsidRPr="008136BC">
      <w:rPr>
        <w:lang w:val="en-US"/>
      </w:rPr>
      <w:t xml:space="preserve"> of </w:t>
    </w:r>
    <w:r w:rsidR="00F46430" w:rsidRPr="008136BC">
      <w:rPr>
        <w:lang w:val="en-US"/>
      </w:rPr>
      <w:fldChar w:fldCharType="begin"/>
    </w:r>
    <w:r w:rsidRPr="008136BC">
      <w:rPr>
        <w:lang w:val="en-US"/>
      </w:rPr>
      <w:instrText xml:space="preserve"> NUMPAGES </w:instrText>
    </w:r>
    <w:r w:rsidR="00F46430" w:rsidRPr="008136BC">
      <w:rPr>
        <w:lang w:val="en-US"/>
      </w:rPr>
      <w:fldChar w:fldCharType="separate"/>
    </w:r>
    <w:r w:rsidR="0013051A">
      <w:rPr>
        <w:noProof/>
        <w:lang w:val="en-US"/>
      </w:rPr>
      <w:t>8</w:t>
    </w:r>
    <w:r w:rsidR="00F46430"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771813" w14:textId="77777777" w:rsidR="007E327A" w:rsidRDefault="007E327A" w:rsidP="009E1230">
      <w:r>
        <w:separator/>
      </w:r>
    </w:p>
  </w:footnote>
  <w:footnote w:type="continuationSeparator" w:id="0">
    <w:p w14:paraId="013AC46C" w14:textId="77777777" w:rsidR="007E327A" w:rsidRDefault="007E327A"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AFAA3" w14:textId="3C4FE7D6" w:rsidR="008136BC" w:rsidRDefault="008136BC" w:rsidP="0004410E">
    <w:pPr>
      <w:pStyle w:val="Header"/>
      <w:jc w:val="center"/>
      <w:rPr>
        <w:highlight w:val="yellow"/>
      </w:rPr>
    </w:pPr>
    <w:r>
      <w:rPr>
        <w:highlight w:val="yellow"/>
      </w:rPr>
      <w:t>Recommendation</w:t>
    </w:r>
    <w:r w:rsidR="004C2F5C">
      <w:rPr>
        <w:highlight w:val="yellow"/>
      </w:rPr>
      <w:t xml:space="preserve"> X-###</w:t>
    </w:r>
    <w:r w:rsidR="0044047B">
      <w:rPr>
        <w:highlight w:val="yellow"/>
      </w:rPr>
      <w:t xml:space="preserve"> </w:t>
    </w:r>
    <w:r w:rsidRPr="00924958">
      <w:rPr>
        <w:highlight w:val="yellow"/>
      </w:rPr>
      <w:t xml:space="preserve">– </w:t>
    </w:r>
    <w:r w:rsidR="00F45F39" w:rsidRPr="00F45F39">
      <w:t>Introduction of VDES and protection of the AIS</w:t>
    </w:r>
  </w:p>
  <w:p w14:paraId="32BDFF21" w14:textId="77777777" w:rsidR="008136BC" w:rsidRDefault="008136BC" w:rsidP="008136BC">
    <w:pPr>
      <w:pBdr>
        <w:bottom w:val="single" w:sz="4" w:space="1" w:color="auto"/>
      </w:pBdr>
      <w:jc w:val="center"/>
    </w:pPr>
    <w:r>
      <w:rPr>
        <w:rFonts w:cs="Arial"/>
        <w:sz w:val="20"/>
        <w:highlight w:val="yellow"/>
      </w:rPr>
      <w:t xml:space="preserve">Date Issued - Revised </w:t>
    </w:r>
    <w:r w:rsidRPr="008136BC">
      <w:rPr>
        <w:rFonts w:cs="Arial"/>
        <w:sz w:val="20"/>
        <w:highlight w:val="yellow"/>
      </w:rPr>
      <w:t>[date – as required]</w:t>
    </w:r>
  </w:p>
  <w:p w14:paraId="3DF16C81" w14:textId="77777777" w:rsidR="009E1230" w:rsidRDefault="009E1230" w:rsidP="00AB2F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12C114" w14:textId="4E6A5AAD" w:rsidR="0004410E" w:rsidRPr="0013051A" w:rsidRDefault="0013051A" w:rsidP="0013051A">
    <w:pPr>
      <w:pStyle w:val="Header"/>
      <w:jc w:val="right"/>
      <w:rPr>
        <w:lang w:val="en-US"/>
      </w:rPr>
    </w:pPr>
    <w:r>
      <w:rPr>
        <w:lang w:val="en-US"/>
      </w:rPr>
      <w:t>ENAV15-14.2.44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734C72E"/>
    <w:lvl w:ilvl="0">
      <w:start w:val="1"/>
      <w:numFmt w:val="decimal"/>
      <w:lvlText w:val="%1."/>
      <w:lvlJc w:val="left"/>
      <w:pPr>
        <w:tabs>
          <w:tab w:val="num" w:pos="1492"/>
        </w:tabs>
        <w:ind w:left="1492" w:hanging="360"/>
      </w:pPr>
    </w:lvl>
  </w:abstractNum>
  <w:abstractNum w:abstractNumId="1">
    <w:nsid w:val="FFFFFF7D"/>
    <w:multiLevelType w:val="singleLevel"/>
    <w:tmpl w:val="92CC1DE6"/>
    <w:lvl w:ilvl="0">
      <w:start w:val="1"/>
      <w:numFmt w:val="decimal"/>
      <w:lvlText w:val="%1."/>
      <w:lvlJc w:val="left"/>
      <w:pPr>
        <w:tabs>
          <w:tab w:val="num" w:pos="1209"/>
        </w:tabs>
        <w:ind w:left="1209" w:hanging="360"/>
      </w:pPr>
    </w:lvl>
  </w:abstractNum>
  <w:abstractNum w:abstractNumId="2">
    <w:nsid w:val="FFFFFF7E"/>
    <w:multiLevelType w:val="singleLevel"/>
    <w:tmpl w:val="2FF2C6D6"/>
    <w:lvl w:ilvl="0">
      <w:start w:val="1"/>
      <w:numFmt w:val="decimal"/>
      <w:lvlText w:val="%1."/>
      <w:lvlJc w:val="left"/>
      <w:pPr>
        <w:tabs>
          <w:tab w:val="num" w:pos="926"/>
        </w:tabs>
        <w:ind w:left="926" w:hanging="360"/>
      </w:pPr>
    </w:lvl>
  </w:abstractNum>
  <w:abstractNum w:abstractNumId="3">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4">
    <w:nsid w:val="FFFFFF80"/>
    <w:multiLevelType w:val="singleLevel"/>
    <w:tmpl w:val="9EB4DAF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886067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CBA36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3F89A6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6">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9">
    <w:nsid w:val="61943E19"/>
    <w:multiLevelType w:val="hybridMultilevel"/>
    <w:tmpl w:val="3104BDF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nsid w:val="70D03D5A"/>
    <w:multiLevelType w:val="hybridMultilevel"/>
    <w:tmpl w:val="C5C6D51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2">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3"/>
  </w:num>
  <w:num w:numId="5">
    <w:abstractNumId w:val="16"/>
  </w:num>
  <w:num w:numId="6">
    <w:abstractNumId w:val="22"/>
  </w:num>
  <w:num w:numId="7">
    <w:abstractNumId w:val="15"/>
  </w:num>
  <w:num w:numId="8">
    <w:abstractNumId w:val="20"/>
  </w:num>
  <w:num w:numId="9">
    <w:abstractNumId w:val="11"/>
  </w:num>
  <w:num w:numId="10">
    <w:abstractNumId w:val="24"/>
  </w:num>
  <w:num w:numId="11">
    <w:abstractNumId w:val="18"/>
  </w:num>
  <w:num w:numId="12">
    <w:abstractNumId w:val="8"/>
  </w:num>
  <w:num w:numId="13">
    <w:abstractNumId w:val="3"/>
  </w:num>
  <w:num w:numId="14">
    <w:abstractNumId w:val="12"/>
  </w:num>
  <w:num w:numId="15">
    <w:abstractNumId w:val="17"/>
  </w:num>
  <w:num w:numId="16">
    <w:abstractNumId w:val="10"/>
    <w:lvlOverride w:ilvl="0">
      <w:startOverride w:val="1"/>
    </w:lvlOverride>
  </w:num>
  <w:num w:numId="17">
    <w:abstractNumId w:val="7"/>
  </w:num>
  <w:num w:numId="18">
    <w:abstractNumId w:val="6"/>
  </w:num>
  <w:num w:numId="19">
    <w:abstractNumId w:val="5"/>
  </w:num>
  <w:num w:numId="20">
    <w:abstractNumId w:val="4"/>
  </w:num>
  <w:num w:numId="21">
    <w:abstractNumId w:val="2"/>
  </w:num>
  <w:num w:numId="22">
    <w:abstractNumId w:val="1"/>
  </w:num>
  <w:num w:numId="23">
    <w:abstractNumId w:val="0"/>
  </w:num>
  <w:num w:numId="24">
    <w:abstractNumId w:val="14"/>
  </w:num>
  <w:num w:numId="25">
    <w:abstractNumId w:val="14"/>
  </w:num>
  <w:num w:numId="26">
    <w:abstractNumId w:val="14"/>
  </w:num>
  <w:num w:numId="27">
    <w:abstractNumId w:val="14"/>
  </w:num>
  <w:num w:numId="28">
    <w:abstractNumId w:val="23"/>
  </w:num>
  <w:num w:numId="29">
    <w:abstractNumId w:val="23"/>
  </w:num>
  <w:num w:numId="30">
    <w:abstractNumId w:val="23"/>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0"/>
  <w:proofState w:spelling="clean" w:grammar="clean"/>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97E"/>
    <w:rsid w:val="00041619"/>
    <w:rsid w:val="000420D8"/>
    <w:rsid w:val="0004410E"/>
    <w:rsid w:val="000448A8"/>
    <w:rsid w:val="00045DB0"/>
    <w:rsid w:val="00070873"/>
    <w:rsid w:val="000D7400"/>
    <w:rsid w:val="00104885"/>
    <w:rsid w:val="0013051A"/>
    <w:rsid w:val="00134673"/>
    <w:rsid w:val="00142277"/>
    <w:rsid w:val="00184986"/>
    <w:rsid w:val="001D3B7C"/>
    <w:rsid w:val="001D7306"/>
    <w:rsid w:val="001E237F"/>
    <w:rsid w:val="001E7399"/>
    <w:rsid w:val="001F045B"/>
    <w:rsid w:val="00207EE6"/>
    <w:rsid w:val="00221EE8"/>
    <w:rsid w:val="0027676C"/>
    <w:rsid w:val="002B0D6C"/>
    <w:rsid w:val="002D4569"/>
    <w:rsid w:val="00326560"/>
    <w:rsid w:val="0032752D"/>
    <w:rsid w:val="00351DF6"/>
    <w:rsid w:val="00370529"/>
    <w:rsid w:val="00395D68"/>
    <w:rsid w:val="003A4769"/>
    <w:rsid w:val="003C25A1"/>
    <w:rsid w:val="003C44EB"/>
    <w:rsid w:val="003E2801"/>
    <w:rsid w:val="003F23D2"/>
    <w:rsid w:val="00402FBD"/>
    <w:rsid w:val="00413466"/>
    <w:rsid w:val="00422E65"/>
    <w:rsid w:val="0044047B"/>
    <w:rsid w:val="0044197E"/>
    <w:rsid w:val="00460028"/>
    <w:rsid w:val="004668B4"/>
    <w:rsid w:val="004C2F5C"/>
    <w:rsid w:val="004D3F5E"/>
    <w:rsid w:val="004E43E8"/>
    <w:rsid w:val="004F72F9"/>
    <w:rsid w:val="005207B2"/>
    <w:rsid w:val="00523FF9"/>
    <w:rsid w:val="00582569"/>
    <w:rsid w:val="005A79A1"/>
    <w:rsid w:val="005B2BD9"/>
    <w:rsid w:val="005C24F3"/>
    <w:rsid w:val="005F188D"/>
    <w:rsid w:val="006052C5"/>
    <w:rsid w:val="00660E3D"/>
    <w:rsid w:val="00675FFD"/>
    <w:rsid w:val="00681BC4"/>
    <w:rsid w:val="00691B22"/>
    <w:rsid w:val="006D1C64"/>
    <w:rsid w:val="0072093C"/>
    <w:rsid w:val="00721DBE"/>
    <w:rsid w:val="007578C8"/>
    <w:rsid w:val="00767FC6"/>
    <w:rsid w:val="0078352D"/>
    <w:rsid w:val="00796BF5"/>
    <w:rsid w:val="007A25FA"/>
    <w:rsid w:val="007D251F"/>
    <w:rsid w:val="007E327A"/>
    <w:rsid w:val="007E43BC"/>
    <w:rsid w:val="00800D78"/>
    <w:rsid w:val="00812B30"/>
    <w:rsid w:val="008136BC"/>
    <w:rsid w:val="00821CE7"/>
    <w:rsid w:val="00857962"/>
    <w:rsid w:val="008931CC"/>
    <w:rsid w:val="008B3CBD"/>
    <w:rsid w:val="00921872"/>
    <w:rsid w:val="00924958"/>
    <w:rsid w:val="0093387E"/>
    <w:rsid w:val="00945E3E"/>
    <w:rsid w:val="009504E2"/>
    <w:rsid w:val="00956293"/>
    <w:rsid w:val="00985597"/>
    <w:rsid w:val="009928CF"/>
    <w:rsid w:val="009B28ED"/>
    <w:rsid w:val="009B30D7"/>
    <w:rsid w:val="009C22FA"/>
    <w:rsid w:val="009C3998"/>
    <w:rsid w:val="009D7A94"/>
    <w:rsid w:val="009E1230"/>
    <w:rsid w:val="009F55FD"/>
    <w:rsid w:val="00A13CBA"/>
    <w:rsid w:val="00A27A7A"/>
    <w:rsid w:val="00A3352D"/>
    <w:rsid w:val="00A530AA"/>
    <w:rsid w:val="00A5362A"/>
    <w:rsid w:val="00A6234F"/>
    <w:rsid w:val="00A750CA"/>
    <w:rsid w:val="00AA2A80"/>
    <w:rsid w:val="00AB2FA0"/>
    <w:rsid w:val="00AB5265"/>
    <w:rsid w:val="00AB5CAB"/>
    <w:rsid w:val="00AC2C6D"/>
    <w:rsid w:val="00AC4EAC"/>
    <w:rsid w:val="00AE3102"/>
    <w:rsid w:val="00AE5700"/>
    <w:rsid w:val="00AF615B"/>
    <w:rsid w:val="00B04E05"/>
    <w:rsid w:val="00B122F4"/>
    <w:rsid w:val="00B259A1"/>
    <w:rsid w:val="00B36C94"/>
    <w:rsid w:val="00B43C65"/>
    <w:rsid w:val="00B63B46"/>
    <w:rsid w:val="00B67FA6"/>
    <w:rsid w:val="00B70C4C"/>
    <w:rsid w:val="00B76755"/>
    <w:rsid w:val="00B91264"/>
    <w:rsid w:val="00C23159"/>
    <w:rsid w:val="00C528B9"/>
    <w:rsid w:val="00C531DA"/>
    <w:rsid w:val="00C8750E"/>
    <w:rsid w:val="00C97FD2"/>
    <w:rsid w:val="00CB4864"/>
    <w:rsid w:val="00CC4B2D"/>
    <w:rsid w:val="00CD7575"/>
    <w:rsid w:val="00D05833"/>
    <w:rsid w:val="00D128D4"/>
    <w:rsid w:val="00D2145F"/>
    <w:rsid w:val="00D30727"/>
    <w:rsid w:val="00D5098A"/>
    <w:rsid w:val="00D52150"/>
    <w:rsid w:val="00D60EEB"/>
    <w:rsid w:val="00D847AD"/>
    <w:rsid w:val="00D851E1"/>
    <w:rsid w:val="00DB585F"/>
    <w:rsid w:val="00DB6664"/>
    <w:rsid w:val="00DC5387"/>
    <w:rsid w:val="00DE26CD"/>
    <w:rsid w:val="00DF19D5"/>
    <w:rsid w:val="00DF6EB4"/>
    <w:rsid w:val="00E0483F"/>
    <w:rsid w:val="00E1534B"/>
    <w:rsid w:val="00E22226"/>
    <w:rsid w:val="00E43798"/>
    <w:rsid w:val="00E50B08"/>
    <w:rsid w:val="00E711D8"/>
    <w:rsid w:val="00E964C7"/>
    <w:rsid w:val="00EB22A4"/>
    <w:rsid w:val="00EC597E"/>
    <w:rsid w:val="00EE340C"/>
    <w:rsid w:val="00EE3BAA"/>
    <w:rsid w:val="00F05173"/>
    <w:rsid w:val="00F06F06"/>
    <w:rsid w:val="00F36ACA"/>
    <w:rsid w:val="00F45F39"/>
    <w:rsid w:val="00F46430"/>
    <w:rsid w:val="00F53DB6"/>
    <w:rsid w:val="00F9544D"/>
    <w:rsid w:val="00FA3011"/>
    <w:rsid w:val="00FC3BB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325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44197E"/>
    <w:pPr>
      <w:tabs>
        <w:tab w:val="left" w:pos="851"/>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qFormat/>
    <w:rsid w:val="00DF6EB4"/>
    <w:pPr>
      <w:numPr>
        <w:ilvl w:val="1"/>
        <w:numId w:val="10"/>
      </w:numPr>
      <w:spacing w:after="120"/>
      <w:jc w:val="both"/>
    </w:pPr>
    <w:rPr>
      <w:szCs w:val="20"/>
      <w:lang w:eastAsia="en-GB"/>
    </w:rPr>
  </w:style>
  <w:style w:type="paragraph" w:customStyle="1" w:styleId="List1indent2">
    <w:name w:val="List 1 indent 2"/>
    <w:basedOn w:val="Normal"/>
    <w:qFormat/>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customStyle="1" w:styleId="Recallinglist1">
    <w:name w:val="Recalling list 1"/>
    <w:basedOn w:val="Normal"/>
    <w:qFormat/>
    <w:rsid w:val="005B2BD9"/>
    <w:pPr>
      <w:numPr>
        <w:numId w:val="30"/>
      </w:numPr>
      <w:spacing w:after="120"/>
      <w:jc w:val="both"/>
    </w:pPr>
  </w:style>
  <w:style w:type="paragraph" w:customStyle="1" w:styleId="Recallinglist2">
    <w:name w:val="Recalling list 2"/>
    <w:basedOn w:val="Normal"/>
    <w:qFormat/>
    <w:rsid w:val="005B2BD9"/>
    <w:pPr>
      <w:numPr>
        <w:ilvl w:val="1"/>
        <w:numId w:val="30"/>
      </w:numPr>
      <w:spacing w:after="120"/>
    </w:pPr>
  </w:style>
  <w:style w:type="paragraph" w:customStyle="1" w:styleId="Recallinglist3">
    <w:name w:val="Recalling list 3"/>
    <w:basedOn w:val="Normal"/>
    <w:qFormat/>
    <w:rsid w:val="005B2BD9"/>
    <w:pPr>
      <w:numPr>
        <w:ilvl w:val="2"/>
        <w:numId w:val="30"/>
      </w:numPr>
      <w:spacing w:after="120"/>
    </w:pPr>
    <w:rPr>
      <w:sz w:val="20"/>
    </w:rPr>
  </w:style>
  <w:style w:type="paragraph" w:customStyle="1" w:styleId="List1indent1">
    <w:name w:val="List 1 indent 1"/>
    <w:basedOn w:val="Normal"/>
    <w:qFormat/>
    <w:rsid w:val="0078352D"/>
    <w:pPr>
      <w:spacing w:after="120"/>
      <w:jc w:val="both"/>
    </w:pPr>
    <w:rPr>
      <w:rFonts w:eastAsia="Calibri" w:cs="Arial"/>
      <w:szCs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44197E"/>
    <w:pPr>
      <w:tabs>
        <w:tab w:val="left" w:pos="851"/>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qFormat/>
    <w:rsid w:val="00DF6EB4"/>
    <w:pPr>
      <w:numPr>
        <w:ilvl w:val="1"/>
        <w:numId w:val="10"/>
      </w:numPr>
      <w:spacing w:after="120"/>
      <w:jc w:val="both"/>
    </w:pPr>
    <w:rPr>
      <w:szCs w:val="20"/>
      <w:lang w:eastAsia="en-GB"/>
    </w:rPr>
  </w:style>
  <w:style w:type="paragraph" w:customStyle="1" w:styleId="List1indent2">
    <w:name w:val="List 1 indent 2"/>
    <w:basedOn w:val="Normal"/>
    <w:qFormat/>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customStyle="1" w:styleId="Recallinglist1">
    <w:name w:val="Recalling list 1"/>
    <w:basedOn w:val="Normal"/>
    <w:qFormat/>
    <w:rsid w:val="005B2BD9"/>
    <w:pPr>
      <w:numPr>
        <w:numId w:val="30"/>
      </w:numPr>
      <w:spacing w:after="120"/>
      <w:jc w:val="both"/>
    </w:pPr>
  </w:style>
  <w:style w:type="paragraph" w:customStyle="1" w:styleId="Recallinglist2">
    <w:name w:val="Recalling list 2"/>
    <w:basedOn w:val="Normal"/>
    <w:qFormat/>
    <w:rsid w:val="005B2BD9"/>
    <w:pPr>
      <w:numPr>
        <w:ilvl w:val="1"/>
        <w:numId w:val="30"/>
      </w:numPr>
      <w:spacing w:after="120"/>
    </w:pPr>
  </w:style>
  <w:style w:type="paragraph" w:customStyle="1" w:styleId="Recallinglist3">
    <w:name w:val="Recalling list 3"/>
    <w:basedOn w:val="Normal"/>
    <w:qFormat/>
    <w:rsid w:val="005B2BD9"/>
    <w:pPr>
      <w:numPr>
        <w:ilvl w:val="2"/>
        <w:numId w:val="30"/>
      </w:numPr>
      <w:spacing w:after="120"/>
    </w:pPr>
    <w:rPr>
      <w:sz w:val="20"/>
    </w:rPr>
  </w:style>
  <w:style w:type="paragraph" w:customStyle="1" w:styleId="List1indent1">
    <w:name w:val="List 1 indent 1"/>
    <w:basedOn w:val="Normal"/>
    <w:qFormat/>
    <w:rsid w:val="0078352D"/>
    <w:pPr>
      <w:spacing w:after="120"/>
      <w:jc w:val="both"/>
    </w:pPr>
    <w:rPr>
      <w:rFonts w:eastAsia="Calibri" w:cs="Arial"/>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08924">
      <w:bodyDiv w:val="1"/>
      <w:marLeft w:val="0"/>
      <w:marRight w:val="0"/>
      <w:marTop w:val="0"/>
      <w:marBottom w:val="0"/>
      <w:divBdr>
        <w:top w:val="none" w:sz="0" w:space="0" w:color="auto"/>
        <w:left w:val="none" w:sz="0" w:space="0" w:color="auto"/>
        <w:bottom w:val="none" w:sz="0" w:space="0" w:color="auto"/>
        <w:right w:val="none" w:sz="0" w:space="0" w:color="auto"/>
      </w:divBdr>
    </w:div>
    <w:div w:id="631714934">
      <w:bodyDiv w:val="1"/>
      <w:marLeft w:val="0"/>
      <w:marRight w:val="0"/>
      <w:marTop w:val="0"/>
      <w:marBottom w:val="0"/>
      <w:divBdr>
        <w:top w:val="none" w:sz="0" w:space="0" w:color="auto"/>
        <w:left w:val="none" w:sz="0" w:space="0" w:color="auto"/>
        <w:bottom w:val="none" w:sz="0" w:space="0" w:color="auto"/>
        <w:right w:val="none" w:sz="0" w:space="0" w:color="auto"/>
      </w:divBdr>
    </w:div>
    <w:div w:id="1113088268">
      <w:bodyDiv w:val="1"/>
      <w:marLeft w:val="0"/>
      <w:marRight w:val="0"/>
      <w:marTop w:val="0"/>
      <w:marBottom w:val="0"/>
      <w:divBdr>
        <w:top w:val="none" w:sz="0" w:space="0" w:color="auto"/>
        <w:left w:val="none" w:sz="0" w:space="0" w:color="auto"/>
        <w:bottom w:val="none" w:sz="0" w:space="0" w:color="auto"/>
        <w:right w:val="none" w:sz="0" w:space="0" w:color="auto"/>
      </w:divBdr>
    </w:div>
    <w:div w:id="1232154289">
      <w:bodyDiv w:val="1"/>
      <w:marLeft w:val="0"/>
      <w:marRight w:val="0"/>
      <w:marTop w:val="0"/>
      <w:marBottom w:val="0"/>
      <w:divBdr>
        <w:top w:val="none" w:sz="0" w:space="0" w:color="auto"/>
        <w:left w:val="none" w:sz="0" w:space="0" w:color="auto"/>
        <w:bottom w:val="none" w:sz="0" w:space="0" w:color="auto"/>
        <w:right w:val="none" w:sz="0" w:space="0" w:color="auto"/>
      </w:divBdr>
    </w:div>
    <w:div w:id="183240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BB2D7-1BFF-4FDB-AA49-E60CD239A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1031</TotalTime>
  <Pages>8</Pages>
  <Words>1617</Words>
  <Characters>9223</Characters>
  <Application>Microsoft Office Word</Application>
  <DocSecurity>0</DocSecurity>
  <Lines>76</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Recommendation Template</vt:lpstr>
      <vt:lpstr>Recommendation Template</vt:lpstr>
    </vt:vector>
  </TitlesOfParts>
  <Company>Statens IT</Company>
  <LinksUpToDate>false</LinksUpToDate>
  <CharactersWithSpaces>10819</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 (Home)</dc:creator>
  <cp:lastModifiedBy>Seamus Doyle</cp:lastModifiedBy>
  <cp:revision>12</cp:revision>
  <cp:lastPrinted>2008-12-16T06:04:00Z</cp:lastPrinted>
  <dcterms:created xsi:type="dcterms:W3CDTF">2014-10-14T14:43:00Z</dcterms:created>
  <dcterms:modified xsi:type="dcterms:W3CDTF">2014-10-20T21:56:00Z</dcterms:modified>
</cp:coreProperties>
</file>